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806361687"/>
        <w:docPartObj>
          <w:docPartGallery w:val="Cover Pages"/>
          <w:docPartUnique/>
        </w:docPartObj>
      </w:sdtPr>
      <w:sdtEndPr>
        <w:rPr>
          <w:rStyle w:val="Nmerodepgina"/>
          <w:rFonts w:ascii="Tahoma" w:eastAsia="Times New Roman" w:hAnsi="Tahoma" w:cs="Tahoma"/>
          <w:sz w:val="20"/>
          <w:szCs w:val="20"/>
          <w:lang w:bidi="ar-SA"/>
        </w:rPr>
      </w:sdtEndPr>
      <w:sdtContent>
        <w:p w:rsidR="00322DC9" w:rsidRDefault="00322DC9">
          <w:r>
            <w:rPr>
              <w:rFonts w:ascii="Tahoma" w:eastAsia="Times New Roman" w:hAnsi="Tahoma" w:cs="Times New Roman"/>
              <w:noProof/>
              <w:kern w:val="0"/>
              <w:sz w:val="20"/>
              <w:szCs w:val="20"/>
              <w:lang w:eastAsia="es-ES" w:bidi="ar-SA"/>
            </w:rPr>
            <mc:AlternateContent>
              <mc:Choice Requires="wps">
                <w:drawing>
                  <wp:anchor distT="0" distB="0" distL="114300" distR="114300" simplePos="0" relativeHeight="251669504" behindDoc="0" locked="0" layoutInCell="1" allowOverlap="1" wp14:anchorId="0A81B32D" wp14:editId="2CC380B2">
                    <wp:simplePos x="0" y="0"/>
                    <wp:positionH relativeFrom="column">
                      <wp:posOffset>-368935</wp:posOffset>
                    </wp:positionH>
                    <wp:positionV relativeFrom="paragraph">
                      <wp:posOffset>-98425</wp:posOffset>
                    </wp:positionV>
                    <wp:extent cx="598170" cy="8397240"/>
                    <wp:effectExtent l="0" t="0" r="0" b="0"/>
                    <wp:wrapNone/>
                    <wp:docPr id="1"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 cy="83972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6EE1DB3E" id="Rectángulo 29" o:spid="_x0000_s1026" style="position:absolute;margin-left:-29.05pt;margin-top:-7.75pt;width:47.1pt;height:66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" fillcolor="#eaeaea" stroked="f"/>
                </w:pict>
              </mc:Fallback>
            </mc:AlternateContent>
          </w:r>
        </w:p>
        <w:p w:rsidR="00322DC9" w:rsidRDefault="00322DC9">
          <w:r>
            <w:t xml:space="preserve"> </w:t>
          </w:r>
        </w:p>
        <w:p w:rsidR="00322DC9" w:rsidRDefault="009C1502">
          <w:pPr>
            <w:suppressAutoHyphens w:val="0"/>
            <w:rPr>
              <w:rStyle w:val="Nmerodepgina"/>
              <w:rFonts w:ascii="Tahoma" w:eastAsia="Times New Roman" w:hAnsi="Tahoma" w:cs="Tahoma"/>
              <w:sz w:val="20"/>
              <w:szCs w:val="20"/>
              <w:lang w:bidi="ar-SA"/>
            </w:rPr>
          </w:pPr>
          <w:r>
            <w:rPr>
              <w:noProof/>
              <w:lang w:eastAsia="es-ES" w:bidi="ar-SA"/>
            </w:rPr>
            <w:drawing>
              <wp:anchor distT="0" distB="0" distL="114300" distR="114300" simplePos="0" relativeHeight="251674624" behindDoc="0" locked="0" layoutInCell="1" allowOverlap="1" wp14:anchorId="5A0ECB25" wp14:editId="049431D9">
                <wp:simplePos x="0" y="0"/>
                <wp:positionH relativeFrom="column">
                  <wp:posOffset>3197226</wp:posOffset>
                </wp:positionH>
                <wp:positionV relativeFrom="paragraph">
                  <wp:posOffset>5222875</wp:posOffset>
                </wp:positionV>
                <wp:extent cx="704850" cy="551622"/>
                <wp:effectExtent l="0" t="0" r="0" b="1270"/>
                <wp:wrapNone/>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RT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4850" cy="551622"/>
                        </a:xfrm>
                        <a:prstGeom prst="rect">
                          <a:avLst/>
                        </a:prstGeom>
                      </pic:spPr>
                    </pic:pic>
                  </a:graphicData>
                </a:graphic>
                <wp14:sizeRelH relativeFrom="page">
                  <wp14:pctWidth>0</wp14:pctWidth>
                </wp14:sizeRelH>
                <wp14:sizeRelV relativeFrom="page">
                  <wp14:pctHeight>0</wp14:pctHeight>
                </wp14:sizeRelV>
              </wp:anchor>
            </w:drawing>
          </w:r>
          <w:r>
            <w:rPr>
              <w:rFonts w:ascii="Tahoma" w:eastAsia="Times New Roman" w:hAnsi="Tahoma" w:cs="Times New Roman"/>
              <w:noProof/>
              <w:kern w:val="0"/>
              <w:sz w:val="20"/>
              <w:szCs w:val="20"/>
              <w:lang w:eastAsia="es-ES" w:bidi="ar-SA"/>
            </w:rPr>
            <mc:AlternateContent>
              <mc:Choice Requires="wpg">
                <w:drawing>
                  <wp:anchor distT="0" distB="0" distL="114300" distR="114300" simplePos="0" relativeHeight="251671552" behindDoc="0" locked="0" layoutInCell="1" allowOverlap="1" wp14:anchorId="71F751EC" wp14:editId="380EC4A5">
                    <wp:simplePos x="0" y="0"/>
                    <wp:positionH relativeFrom="column">
                      <wp:posOffset>387350</wp:posOffset>
                    </wp:positionH>
                    <wp:positionV relativeFrom="paragraph">
                      <wp:posOffset>393700</wp:posOffset>
                    </wp:positionV>
                    <wp:extent cx="5603240" cy="6171565"/>
                    <wp:effectExtent l="0" t="0" r="0" b="635"/>
                    <wp:wrapNone/>
                    <wp:docPr id="3" name="Gru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3240" cy="6171565"/>
                              <a:chOff x="2260" y="1930"/>
                              <a:chExt cx="8824" cy="6643"/>
                            </a:xfrm>
                          </wpg:grpSpPr>
                          <wps:wsp>
                            <wps:cNvPr id="4" name="Text Box 75"/>
                            <wps:cNvSpPr txBox="1">
                              <a:spLocks noChangeArrowheads="1"/>
                            </wps:cNvSpPr>
                            <wps:spPr bwMode="auto">
                              <a:xfrm>
                                <a:off x="2260" y="1930"/>
                                <a:ext cx="8810" cy="35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BA9" w:rsidRDefault="00B24BA9" w:rsidP="00322DC9">
                                  <w:pPr>
                                    <w:pStyle w:val="Textoindependiente2"/>
                                    <w:jc w:val="right"/>
                                    <w:rPr>
                                      <w:rFonts w:ascii="Eras Demi ITC" w:hAnsi="Eras Demi ITC"/>
                                      <w:sz w:val="32"/>
                                    </w:rPr>
                                  </w:pPr>
                                </w:p>
                                <w:p w:rsidR="00B24BA9" w:rsidRDefault="00B24BA9" w:rsidP="00322DC9">
                                  <w:pPr>
                                    <w:pStyle w:val="Textoindependiente2"/>
                                    <w:jc w:val="right"/>
                                    <w:rPr>
                                      <w:rFonts w:ascii="Eras Demi ITC" w:hAnsi="Eras Demi ITC"/>
                                      <w:i/>
                                      <w:iCs/>
                                      <w:sz w:val="44"/>
                                    </w:rPr>
                                  </w:pPr>
                                  <w:r>
                                    <w:rPr>
                                      <w:rFonts w:ascii="Eras Demi ITC" w:hAnsi="Eras Demi ITC"/>
                                      <w:sz w:val="44"/>
                                    </w:rPr>
                                    <w:t xml:space="preserve">Pliego de Condiciones Técnicas para la implantación y explotación de una red de recarga de TARJETAS DE TRANSPORTE PÚBLICO (TTP) del Consorcio Regional de Transportes de Madrid en cajeros automáticos de entidades financieras </w:t>
                                  </w:r>
                                </w:p>
                              </w:txbxContent>
                            </wps:txbx>
                            <wps:bodyPr rot="0" vert="horz" wrap="square" lIns="91440" tIns="45720" rIns="91440" bIns="45720" anchor="t" anchorCtr="0" upright="1">
                              <a:noAutofit/>
                            </wps:bodyPr>
                          </wps:wsp>
                          <wpg:grpSp>
                            <wpg:cNvPr id="5" name="Group 76"/>
                            <wpg:cNvGrpSpPr>
                              <a:grpSpLocks/>
                            </wpg:cNvGrpSpPr>
                            <wpg:grpSpPr bwMode="auto">
                              <a:xfrm>
                                <a:off x="2399" y="5530"/>
                                <a:ext cx="8685" cy="3043"/>
                                <a:chOff x="2399" y="6053"/>
                                <a:chExt cx="8685" cy="3043"/>
                              </a:xfrm>
                            </wpg:grpSpPr>
                            <wps:wsp>
                              <wps:cNvPr id="6" name="Text Box 77"/>
                              <wps:cNvSpPr txBox="1">
                                <a:spLocks noChangeArrowheads="1"/>
                              </wps:cNvSpPr>
                              <wps:spPr bwMode="auto">
                                <a:xfrm>
                                  <a:off x="2798" y="7406"/>
                                  <a:ext cx="8286" cy="1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BA9" w:rsidRDefault="00B24BA9" w:rsidP="00322DC9">
                                    <w:pPr>
                                      <w:jc w:val="right"/>
                                    </w:pPr>
                                  </w:p>
                                  <w:p w:rsidR="00B24BA9" w:rsidRDefault="00B24BA9" w:rsidP="00322DC9">
                                    <w:pPr>
                                      <w:jc w:val="right"/>
                                    </w:pPr>
                                    <w:r>
                                      <w:rPr>
                                        <w:rFonts w:hint="eastAsia"/>
                                        <w:noProof/>
                                        <w:lang w:eastAsia="es-ES" w:bidi="ar-SA"/>
                                      </w:rPr>
                                      <w:drawing>
                                        <wp:inline distT="0" distB="0" distL="0" distR="0" wp14:anchorId="141142BB" wp14:editId="7539C1DE">
                                          <wp:extent cx="2705100" cy="914400"/>
                                          <wp:effectExtent l="0" t="0" r="0" b="0"/>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5100" cy="914400"/>
                                                  </a:xfrm>
                                                  <a:prstGeom prst="rect">
                                                    <a:avLst/>
                                                  </a:prstGeom>
                                                  <a:noFill/>
                                                  <a:ln>
                                                    <a:noFill/>
                                                  </a:ln>
                                                </pic:spPr>
                                              </pic:pic>
                                            </a:graphicData>
                                          </a:graphic>
                                        </wp:inline>
                                      </w:drawing>
                                    </w:r>
                                  </w:p>
                                  <w:p w:rsidR="00B24BA9" w:rsidRDefault="00B24BA9" w:rsidP="00322DC9">
                                    <w:pPr>
                                      <w:jc w:val="right"/>
                                    </w:pPr>
                                  </w:p>
                                  <w:p w:rsidR="00B24BA9" w:rsidRDefault="00B24BA9" w:rsidP="00322DC9">
                                    <w:pPr>
                                      <w:jc w:val="right"/>
                                    </w:pPr>
                                  </w:p>
                                  <w:p w:rsidR="00B24BA9" w:rsidRDefault="00B24BA9" w:rsidP="00322DC9">
                                    <w:pPr>
                                      <w:jc w:val="right"/>
                                    </w:pPr>
                                  </w:p>
                                  <w:p w:rsidR="00B24BA9" w:rsidRPr="005A33CB" w:rsidRDefault="00B24BA9" w:rsidP="00322DC9">
                                    <w:pPr>
                                      <w:jc w:val="right"/>
                                    </w:pPr>
                                  </w:p>
                                </w:txbxContent>
                              </wps:txbx>
                              <wps:bodyPr rot="0" vert="horz" wrap="square" lIns="91440" tIns="45720" rIns="91440" bIns="45720" anchor="t" anchorCtr="0" upright="1">
                                <a:noAutofit/>
                              </wps:bodyPr>
                            </wps:wsp>
                            <wps:wsp>
                              <wps:cNvPr id="7" name="Line 78"/>
                              <wps:cNvCnPr/>
                              <wps:spPr bwMode="auto">
                                <a:xfrm>
                                  <a:off x="2399" y="6053"/>
                                  <a:ext cx="8538"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1F751EC" id="Grupo 24" o:spid="_x0000_s1026" style="position:absolute;margin-left:30.5pt;margin-top:31pt;width:441.2pt;height:485.95pt;z-index:251671552" coordorigin="2260,1930" coordsize="8824,6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">
                    <v:shapetype id="_x0000_t202" coordsize="21600,21600" o:spt="202" path="m,l,21600r21600,l21600,xe">
                      <v:stroke joinstyle="miter"/>
                      <v:path gradientshapeok="t" o:connecttype="rect"/>
                    </v:shapetype>
                    <v:shape id="Text Box 75" o:spid="_x0000_s1027" type="#_x0000_t202" style="position:absolute;left:2260;top:1930;width:8810;height:3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B24BA9" w:rsidRDefault="00B24BA9" w:rsidP="00322DC9">
                            <w:pPr>
                              <w:pStyle w:val="Textoindependiente2"/>
                              <w:jc w:val="right"/>
                              <w:rPr>
                                <w:rFonts w:ascii="Eras Demi ITC" w:hAnsi="Eras Demi ITC"/>
                                <w:sz w:val="32"/>
                              </w:rPr>
                            </w:pPr>
                          </w:p>
                          <w:p w:rsidR="00B24BA9" w:rsidRDefault="00B24BA9" w:rsidP="00322DC9">
                            <w:pPr>
                              <w:pStyle w:val="Textoindependiente2"/>
                              <w:jc w:val="right"/>
                              <w:rPr>
                                <w:rFonts w:ascii="Eras Demi ITC" w:hAnsi="Eras Demi ITC"/>
                                <w:i/>
                                <w:iCs/>
                                <w:sz w:val="44"/>
                              </w:rPr>
                            </w:pPr>
                            <w:r>
                              <w:rPr>
                                <w:rFonts w:ascii="Eras Demi ITC" w:hAnsi="Eras Demi ITC"/>
                                <w:sz w:val="44"/>
                              </w:rPr>
                              <w:t xml:space="preserve">Pliego de Condiciones Técnicas para la implantación y explotación de una red de recarga de TARJETAS DE TRANSPORTE PÚBLICO (TTP) del Consorcio Regional de Transportes de Madrid en cajeros automáticos de entidades financieras </w:t>
                            </w:r>
                          </w:p>
                        </w:txbxContent>
                      </v:textbox>
                    </v:shape>
                    <v:group id="Group 76" o:spid="_x0000_s1028" style="position:absolute;left:2399;top:5530;width:8685;height:3043" coordorigin="2399,6053" coordsize="8685,3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77" o:spid="_x0000_s1029" type="#_x0000_t202" style="position:absolute;left:2798;top:7406;width:8286;height:1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B24BA9" w:rsidRDefault="00B24BA9" w:rsidP="00322DC9">
                              <w:pPr>
                                <w:jc w:val="right"/>
                              </w:pPr>
                            </w:p>
                            <w:p w:rsidR="00B24BA9" w:rsidRDefault="00B24BA9" w:rsidP="00322DC9">
                              <w:pPr>
                                <w:jc w:val="right"/>
                              </w:pPr>
                              <w:r>
                                <w:rPr>
                                  <w:rFonts w:hint="eastAsia"/>
                                  <w:noProof/>
                                  <w:lang w:eastAsia="es-ES" w:bidi="ar-SA"/>
                                </w:rPr>
                                <w:drawing>
                                  <wp:inline distT="0" distB="0" distL="0" distR="0" wp14:anchorId="141142BB" wp14:editId="7539C1DE">
                                    <wp:extent cx="2705100" cy="914400"/>
                                    <wp:effectExtent l="0" t="0" r="0" b="0"/>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5100" cy="914400"/>
                                            </a:xfrm>
                                            <a:prstGeom prst="rect">
                                              <a:avLst/>
                                            </a:prstGeom>
                                            <a:noFill/>
                                            <a:ln>
                                              <a:noFill/>
                                            </a:ln>
                                          </pic:spPr>
                                        </pic:pic>
                                      </a:graphicData>
                                    </a:graphic>
                                  </wp:inline>
                                </w:drawing>
                              </w:r>
                            </w:p>
                            <w:p w:rsidR="00B24BA9" w:rsidRDefault="00B24BA9" w:rsidP="00322DC9">
                              <w:pPr>
                                <w:jc w:val="right"/>
                              </w:pPr>
                            </w:p>
                            <w:p w:rsidR="00B24BA9" w:rsidRDefault="00B24BA9" w:rsidP="00322DC9">
                              <w:pPr>
                                <w:jc w:val="right"/>
                              </w:pPr>
                            </w:p>
                            <w:p w:rsidR="00B24BA9" w:rsidRDefault="00B24BA9" w:rsidP="00322DC9">
                              <w:pPr>
                                <w:jc w:val="right"/>
                              </w:pPr>
                            </w:p>
                            <w:p w:rsidR="00B24BA9" w:rsidRPr="005A33CB" w:rsidRDefault="00B24BA9" w:rsidP="00322DC9">
                              <w:pPr>
                                <w:jc w:val="right"/>
                              </w:pPr>
                            </w:p>
                          </w:txbxContent>
                        </v:textbox>
                      </v:shape>
                      <v:line id="Line 78" o:spid="_x0000_s1030" style="position:absolute;visibility:visible;mso-wrap-style:square" from="2399,6053" to="10937,6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group>
                  </v:group>
                </w:pict>
              </mc:Fallback>
            </mc:AlternateContent>
          </w:r>
          <w:r w:rsidR="00322DC9">
            <w:rPr>
              <w:rStyle w:val="Nmerodepgina"/>
              <w:rFonts w:ascii="Tahoma" w:eastAsia="Times New Roman" w:hAnsi="Tahoma" w:cs="Tahoma"/>
              <w:sz w:val="20"/>
              <w:szCs w:val="20"/>
              <w:lang w:bidi="ar-SA"/>
            </w:rPr>
            <w:br w:type="page"/>
          </w:r>
        </w:p>
      </w:sdtContent>
    </w:sdt>
    <w:p w:rsidR="00474697" w:rsidRPr="00322DC9" w:rsidRDefault="00322DC9" w:rsidP="00322DC9">
      <w:pPr>
        <w:ind w:left="1134" w:hanging="1134"/>
        <w:rPr>
          <w:rFonts w:ascii="Tahoma" w:eastAsia="Times New Roman" w:hAnsi="Tahoma" w:cs="Times New Roman"/>
          <w:noProof/>
          <w:kern w:val="0"/>
          <w:sz w:val="20"/>
          <w:szCs w:val="20"/>
          <w:lang w:eastAsia="es-ES" w:bidi="ar-SA"/>
        </w:rPr>
      </w:pPr>
      <w:r>
        <w:rPr>
          <w:sz w:val="16"/>
          <w:szCs w:val="16"/>
        </w:rPr>
        <w:lastRenderedPageBreak/>
        <w:tab/>
      </w:r>
    </w:p>
    <w:sdt>
      <w:sdtPr>
        <w:rPr>
          <w:rFonts w:ascii="Liberation Serif" w:eastAsia="SimSun" w:hAnsi="Liberation Serif" w:cs="Arial"/>
          <w:b w:val="0"/>
          <w:bCs w:val="0"/>
          <w:color w:val="auto"/>
          <w:kern w:val="3"/>
          <w:sz w:val="24"/>
          <w:szCs w:val="24"/>
          <w:lang w:eastAsia="zh-CN" w:bidi="hi-IN"/>
        </w:rPr>
        <w:id w:val="848675531"/>
        <w:docPartObj>
          <w:docPartGallery w:val="Table of Contents"/>
          <w:docPartUnique/>
        </w:docPartObj>
      </w:sdtPr>
      <w:sdtContent>
        <w:p w:rsidR="00474697" w:rsidRPr="00474697" w:rsidRDefault="00474697">
          <w:pPr>
            <w:pStyle w:val="TtuloTDC"/>
            <w:rPr>
              <w:sz w:val="22"/>
            </w:rPr>
          </w:pPr>
          <w:r w:rsidRPr="00474697">
            <w:rPr>
              <w:sz w:val="22"/>
            </w:rPr>
            <w:t>ÍNDICE</w:t>
          </w:r>
        </w:p>
        <w:p w:rsidR="00774500" w:rsidRDefault="00474697">
          <w:pPr>
            <w:pStyle w:val="TDC1"/>
            <w:tabs>
              <w:tab w:val="left" w:pos="480"/>
              <w:tab w:val="right" w:leader="dot" w:pos="8777"/>
            </w:tabs>
            <w:rPr>
              <w:rFonts w:asciiTheme="minorHAnsi" w:eastAsiaTheme="minorEastAsia" w:hAnsiTheme="minorHAnsi" w:cstheme="minorBidi"/>
              <w:noProof/>
              <w:kern w:val="0"/>
              <w:sz w:val="22"/>
              <w:szCs w:val="22"/>
              <w:lang w:eastAsia="es-ES" w:bidi="ar-SA"/>
            </w:rPr>
          </w:pPr>
          <w:r w:rsidRPr="00474697">
            <w:rPr>
              <w:sz w:val="20"/>
            </w:rPr>
            <w:fldChar w:fldCharType="begin"/>
          </w:r>
          <w:r w:rsidRPr="00474697">
            <w:rPr>
              <w:sz w:val="20"/>
            </w:rPr>
            <w:instrText xml:space="preserve"> TOC \o "1-3" \h \z \u </w:instrText>
          </w:r>
          <w:r w:rsidRPr="00474697">
            <w:rPr>
              <w:sz w:val="20"/>
            </w:rPr>
            <w:fldChar w:fldCharType="separate"/>
          </w:r>
          <w:hyperlink w:anchor="_Toc465242387" w:history="1">
            <w:r w:rsidR="00774500" w:rsidRPr="00CE6AB5">
              <w:rPr>
                <w:rStyle w:val="Hipervnculo"/>
                <w:noProof/>
              </w:rPr>
              <w:t>1.</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OBJETO</w:t>
            </w:r>
            <w:r w:rsidR="00774500">
              <w:rPr>
                <w:noProof/>
                <w:webHidden/>
              </w:rPr>
              <w:tab/>
            </w:r>
            <w:r w:rsidR="00774500">
              <w:rPr>
                <w:noProof/>
                <w:webHidden/>
              </w:rPr>
              <w:fldChar w:fldCharType="begin"/>
            </w:r>
            <w:r w:rsidR="00774500">
              <w:rPr>
                <w:noProof/>
                <w:webHidden/>
              </w:rPr>
              <w:instrText xml:space="preserve"> PAGEREF _Toc465242387 \h </w:instrText>
            </w:r>
            <w:r w:rsidR="00774500">
              <w:rPr>
                <w:noProof/>
                <w:webHidden/>
              </w:rPr>
            </w:r>
            <w:r w:rsidR="00774500">
              <w:rPr>
                <w:noProof/>
                <w:webHidden/>
              </w:rPr>
              <w:fldChar w:fldCharType="separate"/>
            </w:r>
            <w:r w:rsidR="00774500">
              <w:rPr>
                <w:noProof/>
                <w:webHidden/>
              </w:rPr>
              <w:t>3</w:t>
            </w:r>
            <w:r w:rsidR="00774500">
              <w:rPr>
                <w:noProof/>
                <w:webHidden/>
              </w:rPr>
              <w:fldChar w:fldCharType="end"/>
            </w:r>
          </w:hyperlink>
        </w:p>
        <w:p w:rsidR="00774500" w:rsidRDefault="006C001B">
          <w:pPr>
            <w:pStyle w:val="TDC1"/>
            <w:tabs>
              <w:tab w:val="left" w:pos="480"/>
              <w:tab w:val="right" w:leader="dot" w:pos="8777"/>
            </w:tabs>
            <w:rPr>
              <w:rFonts w:asciiTheme="minorHAnsi" w:eastAsiaTheme="minorEastAsia" w:hAnsiTheme="minorHAnsi" w:cstheme="minorBidi"/>
              <w:noProof/>
              <w:kern w:val="0"/>
              <w:sz w:val="22"/>
              <w:szCs w:val="22"/>
              <w:lang w:eastAsia="es-ES" w:bidi="ar-SA"/>
            </w:rPr>
          </w:pPr>
          <w:hyperlink w:anchor="_Toc465242388" w:history="1">
            <w:r w:rsidR="00774500" w:rsidRPr="00CE6AB5">
              <w:rPr>
                <w:rStyle w:val="Hipervnculo"/>
                <w:noProof/>
              </w:rPr>
              <w:t>2.</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ANTECEDENTES Y JUSTIFICACIÓN</w:t>
            </w:r>
            <w:r w:rsidR="00774500">
              <w:rPr>
                <w:noProof/>
                <w:webHidden/>
              </w:rPr>
              <w:tab/>
            </w:r>
            <w:r w:rsidR="00774500">
              <w:rPr>
                <w:noProof/>
                <w:webHidden/>
              </w:rPr>
              <w:fldChar w:fldCharType="begin"/>
            </w:r>
            <w:r w:rsidR="00774500">
              <w:rPr>
                <w:noProof/>
                <w:webHidden/>
              </w:rPr>
              <w:instrText xml:space="preserve"> PAGEREF _Toc465242388 \h </w:instrText>
            </w:r>
            <w:r w:rsidR="00774500">
              <w:rPr>
                <w:noProof/>
                <w:webHidden/>
              </w:rPr>
            </w:r>
            <w:r w:rsidR="00774500">
              <w:rPr>
                <w:noProof/>
                <w:webHidden/>
              </w:rPr>
              <w:fldChar w:fldCharType="separate"/>
            </w:r>
            <w:r w:rsidR="00774500">
              <w:rPr>
                <w:noProof/>
                <w:webHidden/>
              </w:rPr>
              <w:t>3</w:t>
            </w:r>
            <w:r w:rsidR="00774500">
              <w:rPr>
                <w:noProof/>
                <w:webHidden/>
              </w:rPr>
              <w:fldChar w:fldCharType="end"/>
            </w:r>
          </w:hyperlink>
        </w:p>
        <w:p w:rsidR="00774500" w:rsidRDefault="006C001B">
          <w:pPr>
            <w:pStyle w:val="TDC1"/>
            <w:tabs>
              <w:tab w:val="left" w:pos="480"/>
              <w:tab w:val="right" w:leader="dot" w:pos="8777"/>
            </w:tabs>
            <w:rPr>
              <w:rFonts w:asciiTheme="minorHAnsi" w:eastAsiaTheme="minorEastAsia" w:hAnsiTheme="minorHAnsi" w:cstheme="minorBidi"/>
              <w:noProof/>
              <w:kern w:val="0"/>
              <w:sz w:val="22"/>
              <w:szCs w:val="22"/>
              <w:lang w:eastAsia="es-ES" w:bidi="ar-SA"/>
            </w:rPr>
          </w:pPr>
          <w:hyperlink w:anchor="_Toc465242389" w:history="1">
            <w:r w:rsidR="00774500" w:rsidRPr="00CE6AB5">
              <w:rPr>
                <w:rStyle w:val="Hipervnculo"/>
                <w:noProof/>
              </w:rPr>
              <w:t>3.</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CONTEXTO</w:t>
            </w:r>
            <w:r w:rsidR="00774500">
              <w:rPr>
                <w:noProof/>
                <w:webHidden/>
              </w:rPr>
              <w:tab/>
            </w:r>
            <w:r w:rsidR="00774500">
              <w:rPr>
                <w:noProof/>
                <w:webHidden/>
              </w:rPr>
              <w:fldChar w:fldCharType="begin"/>
            </w:r>
            <w:r w:rsidR="00774500">
              <w:rPr>
                <w:noProof/>
                <w:webHidden/>
              </w:rPr>
              <w:instrText xml:space="preserve"> PAGEREF _Toc465242389 \h </w:instrText>
            </w:r>
            <w:r w:rsidR="00774500">
              <w:rPr>
                <w:noProof/>
                <w:webHidden/>
              </w:rPr>
            </w:r>
            <w:r w:rsidR="00774500">
              <w:rPr>
                <w:noProof/>
                <w:webHidden/>
              </w:rPr>
              <w:fldChar w:fldCharType="separate"/>
            </w:r>
            <w:r w:rsidR="00774500">
              <w:rPr>
                <w:noProof/>
                <w:webHidden/>
              </w:rPr>
              <w:t>3</w:t>
            </w:r>
            <w:r w:rsidR="00774500">
              <w:rPr>
                <w:noProof/>
                <w:webHidden/>
              </w:rPr>
              <w:fldChar w:fldCharType="end"/>
            </w:r>
          </w:hyperlink>
        </w:p>
        <w:p w:rsidR="00774500" w:rsidRDefault="006C001B">
          <w:pPr>
            <w:pStyle w:val="TDC2"/>
            <w:tabs>
              <w:tab w:val="left" w:pos="880"/>
              <w:tab w:val="right" w:leader="dot" w:pos="8777"/>
            </w:tabs>
            <w:rPr>
              <w:rFonts w:asciiTheme="minorHAnsi" w:eastAsiaTheme="minorEastAsia" w:hAnsiTheme="minorHAnsi" w:cstheme="minorBidi"/>
              <w:noProof/>
              <w:kern w:val="0"/>
              <w:sz w:val="22"/>
              <w:szCs w:val="22"/>
              <w:lang w:eastAsia="es-ES" w:bidi="ar-SA"/>
            </w:rPr>
          </w:pPr>
          <w:hyperlink w:anchor="_Toc465242390" w:history="1">
            <w:r w:rsidR="00774500" w:rsidRPr="00CE6AB5">
              <w:rPr>
                <w:rStyle w:val="Hipervnculo"/>
                <w:noProof/>
              </w:rPr>
              <w:t>3.1.</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CARACTERÍSTICAS DEL SISTEMA TARIFARIO DEL TRANSPORTE PÚBLICO DE MADRID</w:t>
            </w:r>
            <w:r w:rsidR="00774500">
              <w:rPr>
                <w:noProof/>
                <w:webHidden/>
              </w:rPr>
              <w:tab/>
            </w:r>
            <w:r w:rsidR="00774500">
              <w:rPr>
                <w:noProof/>
                <w:webHidden/>
              </w:rPr>
              <w:fldChar w:fldCharType="begin"/>
            </w:r>
            <w:r w:rsidR="00774500">
              <w:rPr>
                <w:noProof/>
                <w:webHidden/>
              </w:rPr>
              <w:instrText xml:space="preserve"> PAGEREF _Toc465242390 \h </w:instrText>
            </w:r>
            <w:r w:rsidR="00774500">
              <w:rPr>
                <w:noProof/>
                <w:webHidden/>
              </w:rPr>
            </w:r>
            <w:r w:rsidR="00774500">
              <w:rPr>
                <w:noProof/>
                <w:webHidden/>
              </w:rPr>
              <w:fldChar w:fldCharType="separate"/>
            </w:r>
            <w:r w:rsidR="00774500">
              <w:rPr>
                <w:noProof/>
                <w:webHidden/>
              </w:rPr>
              <w:t>3</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391" w:history="1">
            <w:r w:rsidR="00774500" w:rsidRPr="00CE6AB5">
              <w:rPr>
                <w:rStyle w:val="Hipervnculo"/>
                <w:noProof/>
              </w:rPr>
              <w:t>3.1.1.</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Actores en el sistema de transportes de Madrid</w:t>
            </w:r>
            <w:r w:rsidR="00774500">
              <w:rPr>
                <w:noProof/>
                <w:webHidden/>
              </w:rPr>
              <w:tab/>
            </w:r>
            <w:r w:rsidR="00774500">
              <w:rPr>
                <w:noProof/>
                <w:webHidden/>
              </w:rPr>
              <w:fldChar w:fldCharType="begin"/>
            </w:r>
            <w:r w:rsidR="00774500">
              <w:rPr>
                <w:noProof/>
                <w:webHidden/>
              </w:rPr>
              <w:instrText xml:space="preserve"> PAGEREF _Toc465242391 \h </w:instrText>
            </w:r>
            <w:r w:rsidR="00774500">
              <w:rPr>
                <w:noProof/>
                <w:webHidden/>
              </w:rPr>
            </w:r>
            <w:r w:rsidR="00774500">
              <w:rPr>
                <w:noProof/>
                <w:webHidden/>
              </w:rPr>
              <w:fldChar w:fldCharType="separate"/>
            </w:r>
            <w:r w:rsidR="00774500">
              <w:rPr>
                <w:noProof/>
                <w:webHidden/>
              </w:rPr>
              <w:t>3</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392" w:history="1">
            <w:r w:rsidR="00774500" w:rsidRPr="00CE6AB5">
              <w:rPr>
                <w:rStyle w:val="Hipervnculo"/>
                <w:noProof/>
              </w:rPr>
              <w:t>3.1.2.</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Zonas tarifarias</w:t>
            </w:r>
            <w:r w:rsidR="00774500">
              <w:rPr>
                <w:noProof/>
                <w:webHidden/>
              </w:rPr>
              <w:tab/>
            </w:r>
            <w:r w:rsidR="00774500">
              <w:rPr>
                <w:noProof/>
                <w:webHidden/>
              </w:rPr>
              <w:fldChar w:fldCharType="begin"/>
            </w:r>
            <w:r w:rsidR="00774500">
              <w:rPr>
                <w:noProof/>
                <w:webHidden/>
              </w:rPr>
              <w:instrText xml:space="preserve"> PAGEREF _Toc465242392 \h </w:instrText>
            </w:r>
            <w:r w:rsidR="00774500">
              <w:rPr>
                <w:noProof/>
                <w:webHidden/>
              </w:rPr>
            </w:r>
            <w:r w:rsidR="00774500">
              <w:rPr>
                <w:noProof/>
                <w:webHidden/>
              </w:rPr>
              <w:fldChar w:fldCharType="separate"/>
            </w:r>
            <w:r w:rsidR="00774500">
              <w:rPr>
                <w:noProof/>
                <w:webHidden/>
              </w:rPr>
              <w:t>5</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393" w:history="1">
            <w:r w:rsidR="00774500" w:rsidRPr="00CE6AB5">
              <w:rPr>
                <w:rStyle w:val="Hipervnculo"/>
                <w:noProof/>
              </w:rPr>
              <w:t>3.1.3.</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Tipos de títulos</w:t>
            </w:r>
            <w:r w:rsidR="00774500">
              <w:rPr>
                <w:noProof/>
                <w:webHidden/>
              </w:rPr>
              <w:tab/>
            </w:r>
            <w:r w:rsidR="00774500">
              <w:rPr>
                <w:noProof/>
                <w:webHidden/>
              </w:rPr>
              <w:fldChar w:fldCharType="begin"/>
            </w:r>
            <w:r w:rsidR="00774500">
              <w:rPr>
                <w:noProof/>
                <w:webHidden/>
              </w:rPr>
              <w:instrText xml:space="preserve"> PAGEREF _Toc465242393 \h </w:instrText>
            </w:r>
            <w:r w:rsidR="00774500">
              <w:rPr>
                <w:noProof/>
                <w:webHidden/>
              </w:rPr>
            </w:r>
            <w:r w:rsidR="00774500">
              <w:rPr>
                <w:noProof/>
                <w:webHidden/>
              </w:rPr>
              <w:fldChar w:fldCharType="separate"/>
            </w:r>
            <w:r w:rsidR="00774500">
              <w:rPr>
                <w:noProof/>
                <w:webHidden/>
              </w:rPr>
              <w:t>5</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394" w:history="1">
            <w:r w:rsidR="00774500" w:rsidRPr="00CE6AB5">
              <w:rPr>
                <w:rStyle w:val="Hipervnculo"/>
                <w:noProof/>
              </w:rPr>
              <w:t>3.1.4.</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Perfiles de usuario</w:t>
            </w:r>
            <w:r w:rsidR="00774500">
              <w:rPr>
                <w:noProof/>
                <w:webHidden/>
              </w:rPr>
              <w:tab/>
            </w:r>
            <w:r w:rsidR="00774500">
              <w:rPr>
                <w:noProof/>
                <w:webHidden/>
              </w:rPr>
              <w:fldChar w:fldCharType="begin"/>
            </w:r>
            <w:r w:rsidR="00774500">
              <w:rPr>
                <w:noProof/>
                <w:webHidden/>
              </w:rPr>
              <w:instrText xml:space="preserve"> PAGEREF _Toc465242394 \h </w:instrText>
            </w:r>
            <w:r w:rsidR="00774500">
              <w:rPr>
                <w:noProof/>
                <w:webHidden/>
              </w:rPr>
            </w:r>
            <w:r w:rsidR="00774500">
              <w:rPr>
                <w:noProof/>
                <w:webHidden/>
              </w:rPr>
              <w:fldChar w:fldCharType="separate"/>
            </w:r>
            <w:r w:rsidR="00774500">
              <w:rPr>
                <w:noProof/>
                <w:webHidden/>
              </w:rPr>
              <w:t>6</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395" w:history="1">
            <w:r w:rsidR="00774500" w:rsidRPr="00CE6AB5">
              <w:rPr>
                <w:rStyle w:val="Hipervnculo"/>
                <w:noProof/>
              </w:rPr>
              <w:t>3.1.5.</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Soporte de los títulos</w:t>
            </w:r>
            <w:r w:rsidR="00774500">
              <w:rPr>
                <w:noProof/>
                <w:webHidden/>
              </w:rPr>
              <w:tab/>
            </w:r>
            <w:r w:rsidR="00774500">
              <w:rPr>
                <w:noProof/>
                <w:webHidden/>
              </w:rPr>
              <w:fldChar w:fldCharType="begin"/>
            </w:r>
            <w:r w:rsidR="00774500">
              <w:rPr>
                <w:noProof/>
                <w:webHidden/>
              </w:rPr>
              <w:instrText xml:space="preserve"> PAGEREF _Toc465242395 \h </w:instrText>
            </w:r>
            <w:r w:rsidR="00774500">
              <w:rPr>
                <w:noProof/>
                <w:webHidden/>
              </w:rPr>
            </w:r>
            <w:r w:rsidR="00774500">
              <w:rPr>
                <w:noProof/>
                <w:webHidden/>
              </w:rPr>
              <w:fldChar w:fldCharType="separate"/>
            </w:r>
            <w:r w:rsidR="00774500">
              <w:rPr>
                <w:noProof/>
                <w:webHidden/>
              </w:rPr>
              <w:t>7</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396" w:history="1">
            <w:r w:rsidR="00774500" w:rsidRPr="00CE6AB5">
              <w:rPr>
                <w:rStyle w:val="Hipervnculo"/>
                <w:noProof/>
              </w:rPr>
              <w:t>3.1.6.</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Estructura del  sistema</w:t>
            </w:r>
            <w:r w:rsidR="00774500">
              <w:rPr>
                <w:noProof/>
                <w:webHidden/>
              </w:rPr>
              <w:tab/>
            </w:r>
            <w:r w:rsidR="00774500">
              <w:rPr>
                <w:noProof/>
                <w:webHidden/>
              </w:rPr>
              <w:fldChar w:fldCharType="begin"/>
            </w:r>
            <w:r w:rsidR="00774500">
              <w:rPr>
                <w:noProof/>
                <w:webHidden/>
              </w:rPr>
              <w:instrText xml:space="preserve"> PAGEREF _Toc465242396 \h </w:instrText>
            </w:r>
            <w:r w:rsidR="00774500">
              <w:rPr>
                <w:noProof/>
                <w:webHidden/>
              </w:rPr>
            </w:r>
            <w:r w:rsidR="00774500">
              <w:rPr>
                <w:noProof/>
                <w:webHidden/>
              </w:rPr>
              <w:fldChar w:fldCharType="separate"/>
            </w:r>
            <w:r w:rsidR="00774500">
              <w:rPr>
                <w:noProof/>
                <w:webHidden/>
              </w:rPr>
              <w:t>8</w:t>
            </w:r>
            <w:r w:rsidR="00774500">
              <w:rPr>
                <w:noProof/>
                <w:webHidden/>
              </w:rPr>
              <w:fldChar w:fldCharType="end"/>
            </w:r>
          </w:hyperlink>
        </w:p>
        <w:p w:rsidR="00774500" w:rsidRDefault="006C001B">
          <w:pPr>
            <w:pStyle w:val="TDC2"/>
            <w:tabs>
              <w:tab w:val="left" w:pos="880"/>
              <w:tab w:val="right" w:leader="dot" w:pos="8777"/>
            </w:tabs>
            <w:rPr>
              <w:rFonts w:asciiTheme="minorHAnsi" w:eastAsiaTheme="minorEastAsia" w:hAnsiTheme="minorHAnsi" w:cstheme="minorBidi"/>
              <w:noProof/>
              <w:kern w:val="0"/>
              <w:sz w:val="22"/>
              <w:szCs w:val="22"/>
              <w:lang w:eastAsia="es-ES" w:bidi="ar-SA"/>
            </w:rPr>
          </w:pPr>
          <w:hyperlink w:anchor="_Toc465242397" w:history="1">
            <w:r w:rsidR="00774500" w:rsidRPr="00CE6AB5">
              <w:rPr>
                <w:rStyle w:val="Hipervnculo"/>
                <w:noProof/>
              </w:rPr>
              <w:t>3.2.</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DATOS DEL MERCADO</w:t>
            </w:r>
            <w:r w:rsidR="00774500">
              <w:rPr>
                <w:noProof/>
                <w:webHidden/>
              </w:rPr>
              <w:tab/>
            </w:r>
            <w:r w:rsidR="00774500">
              <w:rPr>
                <w:noProof/>
                <w:webHidden/>
              </w:rPr>
              <w:fldChar w:fldCharType="begin"/>
            </w:r>
            <w:r w:rsidR="00774500">
              <w:rPr>
                <w:noProof/>
                <w:webHidden/>
              </w:rPr>
              <w:instrText xml:space="preserve"> PAGEREF _Toc465242397 \h </w:instrText>
            </w:r>
            <w:r w:rsidR="00774500">
              <w:rPr>
                <w:noProof/>
                <w:webHidden/>
              </w:rPr>
            </w:r>
            <w:r w:rsidR="00774500">
              <w:rPr>
                <w:noProof/>
                <w:webHidden/>
              </w:rPr>
              <w:fldChar w:fldCharType="separate"/>
            </w:r>
            <w:r w:rsidR="00774500">
              <w:rPr>
                <w:noProof/>
                <w:webHidden/>
              </w:rPr>
              <w:t>8</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398" w:history="1">
            <w:r w:rsidR="00774500" w:rsidRPr="00CE6AB5">
              <w:rPr>
                <w:rStyle w:val="Hipervnculo"/>
                <w:noProof/>
              </w:rPr>
              <w:t>3.2.1.</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Demanda de Transporte Público</w:t>
            </w:r>
            <w:r w:rsidR="00774500">
              <w:rPr>
                <w:noProof/>
                <w:webHidden/>
              </w:rPr>
              <w:tab/>
            </w:r>
            <w:r w:rsidR="00774500">
              <w:rPr>
                <w:noProof/>
                <w:webHidden/>
              </w:rPr>
              <w:fldChar w:fldCharType="begin"/>
            </w:r>
            <w:r w:rsidR="00774500">
              <w:rPr>
                <w:noProof/>
                <w:webHidden/>
              </w:rPr>
              <w:instrText xml:space="preserve"> PAGEREF _Toc465242398 \h </w:instrText>
            </w:r>
            <w:r w:rsidR="00774500">
              <w:rPr>
                <w:noProof/>
                <w:webHidden/>
              </w:rPr>
            </w:r>
            <w:r w:rsidR="00774500">
              <w:rPr>
                <w:noProof/>
                <w:webHidden/>
              </w:rPr>
              <w:fldChar w:fldCharType="separate"/>
            </w:r>
            <w:r w:rsidR="00774500">
              <w:rPr>
                <w:noProof/>
                <w:webHidden/>
              </w:rPr>
              <w:t>8</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399" w:history="1">
            <w:r w:rsidR="00774500" w:rsidRPr="00CE6AB5">
              <w:rPr>
                <w:rStyle w:val="Hipervnculo"/>
                <w:noProof/>
              </w:rPr>
              <w:t>3.2.2.</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Títulos y tarifas</w:t>
            </w:r>
            <w:r w:rsidR="00774500">
              <w:rPr>
                <w:noProof/>
                <w:webHidden/>
              </w:rPr>
              <w:tab/>
            </w:r>
            <w:r w:rsidR="00774500">
              <w:rPr>
                <w:noProof/>
                <w:webHidden/>
              </w:rPr>
              <w:fldChar w:fldCharType="begin"/>
            </w:r>
            <w:r w:rsidR="00774500">
              <w:rPr>
                <w:noProof/>
                <w:webHidden/>
              </w:rPr>
              <w:instrText xml:space="preserve"> PAGEREF _Toc465242399 \h </w:instrText>
            </w:r>
            <w:r w:rsidR="00774500">
              <w:rPr>
                <w:noProof/>
                <w:webHidden/>
              </w:rPr>
            </w:r>
            <w:r w:rsidR="00774500">
              <w:rPr>
                <w:noProof/>
                <w:webHidden/>
              </w:rPr>
              <w:fldChar w:fldCharType="separate"/>
            </w:r>
            <w:r w:rsidR="00774500">
              <w:rPr>
                <w:noProof/>
                <w:webHidden/>
              </w:rPr>
              <w:t>9</w:t>
            </w:r>
            <w:r w:rsidR="00774500">
              <w:rPr>
                <w:noProof/>
                <w:webHidden/>
              </w:rPr>
              <w:fldChar w:fldCharType="end"/>
            </w:r>
          </w:hyperlink>
        </w:p>
        <w:p w:rsidR="00774500" w:rsidRDefault="006C001B">
          <w:pPr>
            <w:pStyle w:val="TDC1"/>
            <w:tabs>
              <w:tab w:val="left" w:pos="480"/>
              <w:tab w:val="right" w:leader="dot" w:pos="8777"/>
            </w:tabs>
            <w:rPr>
              <w:rFonts w:asciiTheme="minorHAnsi" w:eastAsiaTheme="minorEastAsia" w:hAnsiTheme="minorHAnsi" w:cstheme="minorBidi"/>
              <w:noProof/>
              <w:kern w:val="0"/>
              <w:sz w:val="22"/>
              <w:szCs w:val="22"/>
              <w:lang w:eastAsia="es-ES" w:bidi="ar-SA"/>
            </w:rPr>
          </w:pPr>
          <w:hyperlink w:anchor="_Toc465242400" w:history="1">
            <w:r w:rsidR="00774500" w:rsidRPr="00CE6AB5">
              <w:rPr>
                <w:rStyle w:val="Hipervnculo"/>
                <w:noProof/>
              </w:rPr>
              <w:t>4.</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DESCRIPCIÓN GENERAL DE LOS SERVICIOS REQUERIDOS</w:t>
            </w:r>
            <w:r w:rsidR="00774500">
              <w:rPr>
                <w:noProof/>
                <w:webHidden/>
              </w:rPr>
              <w:tab/>
            </w:r>
            <w:r w:rsidR="00774500">
              <w:rPr>
                <w:noProof/>
                <w:webHidden/>
              </w:rPr>
              <w:fldChar w:fldCharType="begin"/>
            </w:r>
            <w:r w:rsidR="00774500">
              <w:rPr>
                <w:noProof/>
                <w:webHidden/>
              </w:rPr>
              <w:instrText xml:space="preserve"> PAGEREF _Toc465242400 \h </w:instrText>
            </w:r>
            <w:r w:rsidR="00774500">
              <w:rPr>
                <w:noProof/>
                <w:webHidden/>
              </w:rPr>
            </w:r>
            <w:r w:rsidR="00774500">
              <w:rPr>
                <w:noProof/>
                <w:webHidden/>
              </w:rPr>
              <w:fldChar w:fldCharType="separate"/>
            </w:r>
            <w:r w:rsidR="00774500">
              <w:rPr>
                <w:noProof/>
                <w:webHidden/>
              </w:rPr>
              <w:t>12</w:t>
            </w:r>
            <w:r w:rsidR="00774500">
              <w:rPr>
                <w:noProof/>
                <w:webHidden/>
              </w:rPr>
              <w:fldChar w:fldCharType="end"/>
            </w:r>
          </w:hyperlink>
        </w:p>
        <w:p w:rsidR="00774500" w:rsidRDefault="006C001B">
          <w:pPr>
            <w:pStyle w:val="TDC1"/>
            <w:tabs>
              <w:tab w:val="left" w:pos="480"/>
              <w:tab w:val="right" w:leader="dot" w:pos="8777"/>
            </w:tabs>
            <w:rPr>
              <w:rFonts w:asciiTheme="minorHAnsi" w:eastAsiaTheme="minorEastAsia" w:hAnsiTheme="minorHAnsi" w:cstheme="minorBidi"/>
              <w:noProof/>
              <w:kern w:val="0"/>
              <w:sz w:val="22"/>
              <w:szCs w:val="22"/>
              <w:lang w:eastAsia="es-ES" w:bidi="ar-SA"/>
            </w:rPr>
          </w:pPr>
          <w:hyperlink w:anchor="_Toc465242401" w:history="1">
            <w:r w:rsidR="00774500" w:rsidRPr="00CE6AB5">
              <w:rPr>
                <w:rStyle w:val="Hipervnculo"/>
                <w:noProof/>
              </w:rPr>
              <w:t>5.</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CONDICIONES TÉCNICAS PARA EL DESARROLLO E IMPLANTACIÓN DE LA ARQUITECTURA DE LA RED DE CARGA/RECARGA EN CAJEROS</w:t>
            </w:r>
            <w:r w:rsidR="00774500">
              <w:rPr>
                <w:noProof/>
                <w:webHidden/>
              </w:rPr>
              <w:tab/>
            </w:r>
            <w:r w:rsidR="00774500">
              <w:rPr>
                <w:noProof/>
                <w:webHidden/>
              </w:rPr>
              <w:fldChar w:fldCharType="begin"/>
            </w:r>
            <w:r w:rsidR="00774500">
              <w:rPr>
                <w:noProof/>
                <w:webHidden/>
              </w:rPr>
              <w:instrText xml:space="preserve"> PAGEREF _Toc465242401 \h </w:instrText>
            </w:r>
            <w:r w:rsidR="00774500">
              <w:rPr>
                <w:noProof/>
                <w:webHidden/>
              </w:rPr>
            </w:r>
            <w:r w:rsidR="00774500">
              <w:rPr>
                <w:noProof/>
                <w:webHidden/>
              </w:rPr>
              <w:fldChar w:fldCharType="separate"/>
            </w:r>
            <w:r w:rsidR="00774500">
              <w:rPr>
                <w:noProof/>
                <w:webHidden/>
              </w:rPr>
              <w:t>13</w:t>
            </w:r>
            <w:r w:rsidR="00774500">
              <w:rPr>
                <w:noProof/>
                <w:webHidden/>
              </w:rPr>
              <w:fldChar w:fldCharType="end"/>
            </w:r>
          </w:hyperlink>
        </w:p>
        <w:p w:rsidR="00774500" w:rsidRDefault="006C001B">
          <w:pPr>
            <w:pStyle w:val="TDC2"/>
            <w:tabs>
              <w:tab w:val="left" w:pos="880"/>
              <w:tab w:val="right" w:leader="dot" w:pos="8777"/>
            </w:tabs>
            <w:rPr>
              <w:rFonts w:asciiTheme="minorHAnsi" w:eastAsiaTheme="minorEastAsia" w:hAnsiTheme="minorHAnsi" w:cstheme="minorBidi"/>
              <w:noProof/>
              <w:kern w:val="0"/>
              <w:sz w:val="22"/>
              <w:szCs w:val="22"/>
              <w:lang w:eastAsia="es-ES" w:bidi="ar-SA"/>
            </w:rPr>
          </w:pPr>
          <w:hyperlink w:anchor="_Toc465242402" w:history="1">
            <w:r w:rsidR="00774500" w:rsidRPr="00CE6AB5">
              <w:rPr>
                <w:rStyle w:val="Hipervnculo"/>
                <w:noProof/>
              </w:rPr>
              <w:t>5.1.</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MÓDULO DE SEGURIDAD CENTRAL</w:t>
            </w:r>
            <w:r w:rsidR="00774500">
              <w:rPr>
                <w:noProof/>
                <w:webHidden/>
              </w:rPr>
              <w:tab/>
            </w:r>
            <w:r w:rsidR="00774500">
              <w:rPr>
                <w:noProof/>
                <w:webHidden/>
              </w:rPr>
              <w:fldChar w:fldCharType="begin"/>
            </w:r>
            <w:r w:rsidR="00774500">
              <w:rPr>
                <w:noProof/>
                <w:webHidden/>
              </w:rPr>
              <w:instrText xml:space="preserve"> PAGEREF _Toc465242402 \h </w:instrText>
            </w:r>
            <w:r w:rsidR="00774500">
              <w:rPr>
                <w:noProof/>
                <w:webHidden/>
              </w:rPr>
            </w:r>
            <w:r w:rsidR="00774500">
              <w:rPr>
                <w:noProof/>
                <w:webHidden/>
              </w:rPr>
              <w:fldChar w:fldCharType="separate"/>
            </w:r>
            <w:r w:rsidR="00774500">
              <w:rPr>
                <w:noProof/>
                <w:webHidden/>
              </w:rPr>
              <w:t>15</w:t>
            </w:r>
            <w:r w:rsidR="00774500">
              <w:rPr>
                <w:noProof/>
                <w:webHidden/>
              </w:rPr>
              <w:fldChar w:fldCharType="end"/>
            </w:r>
          </w:hyperlink>
        </w:p>
        <w:p w:rsidR="00774500" w:rsidRDefault="006C001B">
          <w:pPr>
            <w:pStyle w:val="TDC2"/>
            <w:tabs>
              <w:tab w:val="left" w:pos="880"/>
              <w:tab w:val="right" w:leader="dot" w:pos="8777"/>
            </w:tabs>
            <w:rPr>
              <w:rFonts w:asciiTheme="minorHAnsi" w:eastAsiaTheme="minorEastAsia" w:hAnsiTheme="minorHAnsi" w:cstheme="minorBidi"/>
              <w:noProof/>
              <w:kern w:val="0"/>
              <w:sz w:val="22"/>
              <w:szCs w:val="22"/>
              <w:lang w:eastAsia="es-ES" w:bidi="ar-SA"/>
            </w:rPr>
          </w:pPr>
          <w:hyperlink w:anchor="_Toc465242403" w:history="1">
            <w:r w:rsidR="00774500" w:rsidRPr="00CE6AB5">
              <w:rPr>
                <w:rStyle w:val="Hipervnculo"/>
                <w:noProof/>
              </w:rPr>
              <w:t>5.2.</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SISTEMA PRINCIPAL DE GESTIÓN</w:t>
            </w:r>
            <w:r w:rsidR="00774500">
              <w:rPr>
                <w:noProof/>
                <w:webHidden/>
              </w:rPr>
              <w:tab/>
            </w:r>
            <w:r w:rsidR="00774500">
              <w:rPr>
                <w:noProof/>
                <w:webHidden/>
              </w:rPr>
              <w:fldChar w:fldCharType="begin"/>
            </w:r>
            <w:r w:rsidR="00774500">
              <w:rPr>
                <w:noProof/>
                <w:webHidden/>
              </w:rPr>
              <w:instrText xml:space="preserve"> PAGEREF _Toc465242403 \h </w:instrText>
            </w:r>
            <w:r w:rsidR="00774500">
              <w:rPr>
                <w:noProof/>
                <w:webHidden/>
              </w:rPr>
            </w:r>
            <w:r w:rsidR="00774500">
              <w:rPr>
                <w:noProof/>
                <w:webHidden/>
              </w:rPr>
              <w:fldChar w:fldCharType="separate"/>
            </w:r>
            <w:r w:rsidR="00774500">
              <w:rPr>
                <w:noProof/>
                <w:webHidden/>
              </w:rPr>
              <w:t>16</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404" w:history="1">
            <w:r w:rsidR="00774500" w:rsidRPr="00CE6AB5">
              <w:rPr>
                <w:rStyle w:val="Hipervnculo"/>
                <w:noProof/>
              </w:rPr>
              <w:t>5.2.1.</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Seguridad</w:t>
            </w:r>
            <w:r w:rsidR="00774500">
              <w:rPr>
                <w:noProof/>
                <w:webHidden/>
              </w:rPr>
              <w:tab/>
            </w:r>
            <w:r w:rsidR="00774500">
              <w:rPr>
                <w:noProof/>
                <w:webHidden/>
              </w:rPr>
              <w:fldChar w:fldCharType="begin"/>
            </w:r>
            <w:r w:rsidR="00774500">
              <w:rPr>
                <w:noProof/>
                <w:webHidden/>
              </w:rPr>
              <w:instrText xml:space="preserve"> PAGEREF _Toc465242404 \h </w:instrText>
            </w:r>
            <w:r w:rsidR="00774500">
              <w:rPr>
                <w:noProof/>
                <w:webHidden/>
              </w:rPr>
            </w:r>
            <w:r w:rsidR="00774500">
              <w:rPr>
                <w:noProof/>
                <w:webHidden/>
              </w:rPr>
              <w:fldChar w:fldCharType="separate"/>
            </w:r>
            <w:r w:rsidR="00774500">
              <w:rPr>
                <w:noProof/>
                <w:webHidden/>
              </w:rPr>
              <w:t>16</w:t>
            </w:r>
            <w:r w:rsidR="00774500">
              <w:rPr>
                <w:noProof/>
                <w:webHidden/>
              </w:rPr>
              <w:fldChar w:fldCharType="end"/>
            </w:r>
          </w:hyperlink>
        </w:p>
        <w:p w:rsidR="00774500" w:rsidRDefault="006C001B">
          <w:pPr>
            <w:pStyle w:val="TDC2"/>
            <w:tabs>
              <w:tab w:val="left" w:pos="880"/>
              <w:tab w:val="right" w:leader="dot" w:pos="8777"/>
            </w:tabs>
            <w:rPr>
              <w:rFonts w:asciiTheme="minorHAnsi" w:eastAsiaTheme="minorEastAsia" w:hAnsiTheme="minorHAnsi" w:cstheme="minorBidi"/>
              <w:noProof/>
              <w:kern w:val="0"/>
              <w:sz w:val="22"/>
              <w:szCs w:val="22"/>
              <w:lang w:eastAsia="es-ES" w:bidi="ar-SA"/>
            </w:rPr>
          </w:pPr>
          <w:hyperlink w:anchor="_Toc465242405" w:history="1">
            <w:r w:rsidR="00774500" w:rsidRPr="00CE6AB5">
              <w:rPr>
                <w:rStyle w:val="Hipervnculo"/>
                <w:noProof/>
              </w:rPr>
              <w:t>5.3.</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CAJEROS AUTOMÁTICOS</w:t>
            </w:r>
            <w:r w:rsidR="00774500">
              <w:rPr>
                <w:noProof/>
                <w:webHidden/>
              </w:rPr>
              <w:tab/>
            </w:r>
            <w:r w:rsidR="00774500">
              <w:rPr>
                <w:noProof/>
                <w:webHidden/>
              </w:rPr>
              <w:fldChar w:fldCharType="begin"/>
            </w:r>
            <w:r w:rsidR="00774500">
              <w:rPr>
                <w:noProof/>
                <w:webHidden/>
              </w:rPr>
              <w:instrText xml:space="preserve"> PAGEREF _Toc465242405 \h </w:instrText>
            </w:r>
            <w:r w:rsidR="00774500">
              <w:rPr>
                <w:noProof/>
                <w:webHidden/>
              </w:rPr>
            </w:r>
            <w:r w:rsidR="00774500">
              <w:rPr>
                <w:noProof/>
                <w:webHidden/>
              </w:rPr>
              <w:fldChar w:fldCharType="separate"/>
            </w:r>
            <w:r w:rsidR="00774500">
              <w:rPr>
                <w:noProof/>
                <w:webHidden/>
              </w:rPr>
              <w:t>16</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406" w:history="1">
            <w:r w:rsidR="00774500" w:rsidRPr="00CE6AB5">
              <w:rPr>
                <w:rStyle w:val="Hipervnculo"/>
                <w:noProof/>
              </w:rPr>
              <w:t>5.3.1.</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NÚMERO Y DISTRIBUCIÓN</w:t>
            </w:r>
            <w:r w:rsidR="00774500">
              <w:rPr>
                <w:noProof/>
                <w:webHidden/>
              </w:rPr>
              <w:tab/>
            </w:r>
            <w:r w:rsidR="00774500">
              <w:rPr>
                <w:noProof/>
                <w:webHidden/>
              </w:rPr>
              <w:fldChar w:fldCharType="begin"/>
            </w:r>
            <w:r w:rsidR="00774500">
              <w:rPr>
                <w:noProof/>
                <w:webHidden/>
              </w:rPr>
              <w:instrText xml:space="preserve"> PAGEREF _Toc465242406 \h </w:instrText>
            </w:r>
            <w:r w:rsidR="00774500">
              <w:rPr>
                <w:noProof/>
                <w:webHidden/>
              </w:rPr>
            </w:r>
            <w:r w:rsidR="00774500">
              <w:rPr>
                <w:noProof/>
                <w:webHidden/>
              </w:rPr>
              <w:fldChar w:fldCharType="separate"/>
            </w:r>
            <w:r w:rsidR="00774500">
              <w:rPr>
                <w:noProof/>
                <w:webHidden/>
              </w:rPr>
              <w:t>16</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407" w:history="1">
            <w:r w:rsidR="00774500" w:rsidRPr="00CE6AB5">
              <w:rPr>
                <w:rStyle w:val="Hipervnculo"/>
                <w:noProof/>
              </w:rPr>
              <w:t>5.3.2.</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CARACTERÍSTICAS DE LOS CAJEROS</w:t>
            </w:r>
            <w:r w:rsidR="00774500">
              <w:rPr>
                <w:noProof/>
                <w:webHidden/>
              </w:rPr>
              <w:tab/>
            </w:r>
            <w:r w:rsidR="00774500">
              <w:rPr>
                <w:noProof/>
                <w:webHidden/>
              </w:rPr>
              <w:fldChar w:fldCharType="begin"/>
            </w:r>
            <w:r w:rsidR="00774500">
              <w:rPr>
                <w:noProof/>
                <w:webHidden/>
              </w:rPr>
              <w:instrText xml:space="preserve"> PAGEREF _Toc465242407 \h </w:instrText>
            </w:r>
            <w:r w:rsidR="00774500">
              <w:rPr>
                <w:noProof/>
                <w:webHidden/>
              </w:rPr>
            </w:r>
            <w:r w:rsidR="00774500">
              <w:rPr>
                <w:noProof/>
                <w:webHidden/>
              </w:rPr>
              <w:fldChar w:fldCharType="separate"/>
            </w:r>
            <w:r w:rsidR="00774500">
              <w:rPr>
                <w:noProof/>
                <w:webHidden/>
              </w:rPr>
              <w:t>17</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408" w:history="1">
            <w:r w:rsidR="00774500" w:rsidRPr="00CE6AB5">
              <w:rPr>
                <w:rStyle w:val="Hipervnculo"/>
                <w:noProof/>
              </w:rPr>
              <w:t>5.3.3.</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BASE DE DATOS GEOGRÁFICA</w:t>
            </w:r>
            <w:r w:rsidR="00774500">
              <w:rPr>
                <w:noProof/>
                <w:webHidden/>
              </w:rPr>
              <w:tab/>
            </w:r>
            <w:r w:rsidR="00774500">
              <w:rPr>
                <w:noProof/>
                <w:webHidden/>
              </w:rPr>
              <w:fldChar w:fldCharType="begin"/>
            </w:r>
            <w:r w:rsidR="00774500">
              <w:rPr>
                <w:noProof/>
                <w:webHidden/>
              </w:rPr>
              <w:instrText xml:space="preserve"> PAGEREF _Toc465242408 \h </w:instrText>
            </w:r>
            <w:r w:rsidR="00774500">
              <w:rPr>
                <w:noProof/>
                <w:webHidden/>
              </w:rPr>
            </w:r>
            <w:r w:rsidR="00774500">
              <w:rPr>
                <w:noProof/>
                <w:webHidden/>
              </w:rPr>
              <w:fldChar w:fldCharType="separate"/>
            </w:r>
            <w:r w:rsidR="00774500">
              <w:rPr>
                <w:noProof/>
                <w:webHidden/>
              </w:rPr>
              <w:t>18</w:t>
            </w:r>
            <w:r w:rsidR="00774500">
              <w:rPr>
                <w:noProof/>
                <w:webHidden/>
              </w:rPr>
              <w:fldChar w:fldCharType="end"/>
            </w:r>
          </w:hyperlink>
        </w:p>
        <w:p w:rsidR="00774500" w:rsidRDefault="006C001B">
          <w:pPr>
            <w:pStyle w:val="TDC3"/>
            <w:tabs>
              <w:tab w:val="left" w:pos="1320"/>
              <w:tab w:val="right" w:leader="dot" w:pos="8777"/>
            </w:tabs>
            <w:rPr>
              <w:rFonts w:asciiTheme="minorHAnsi" w:eastAsiaTheme="minorEastAsia" w:hAnsiTheme="minorHAnsi" w:cstheme="minorBidi"/>
              <w:noProof/>
              <w:kern w:val="0"/>
              <w:sz w:val="22"/>
              <w:szCs w:val="22"/>
              <w:lang w:eastAsia="es-ES" w:bidi="ar-SA"/>
            </w:rPr>
          </w:pPr>
          <w:hyperlink w:anchor="_Toc465242409" w:history="1">
            <w:r w:rsidR="00774500" w:rsidRPr="00CE6AB5">
              <w:rPr>
                <w:rStyle w:val="Hipervnculo"/>
                <w:noProof/>
              </w:rPr>
              <w:t>5.3.4.</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ACTUALIZACIÓN DE SOFTWARE Y FIRMWARE</w:t>
            </w:r>
            <w:r w:rsidR="00774500">
              <w:rPr>
                <w:noProof/>
                <w:webHidden/>
              </w:rPr>
              <w:tab/>
            </w:r>
            <w:r w:rsidR="00774500">
              <w:rPr>
                <w:noProof/>
                <w:webHidden/>
              </w:rPr>
              <w:fldChar w:fldCharType="begin"/>
            </w:r>
            <w:r w:rsidR="00774500">
              <w:rPr>
                <w:noProof/>
                <w:webHidden/>
              </w:rPr>
              <w:instrText xml:space="preserve"> PAGEREF _Toc465242409 \h </w:instrText>
            </w:r>
            <w:r w:rsidR="00774500">
              <w:rPr>
                <w:noProof/>
                <w:webHidden/>
              </w:rPr>
            </w:r>
            <w:r w:rsidR="00774500">
              <w:rPr>
                <w:noProof/>
                <w:webHidden/>
              </w:rPr>
              <w:fldChar w:fldCharType="separate"/>
            </w:r>
            <w:r w:rsidR="00774500">
              <w:rPr>
                <w:noProof/>
                <w:webHidden/>
              </w:rPr>
              <w:t>18</w:t>
            </w:r>
            <w:r w:rsidR="00774500">
              <w:rPr>
                <w:noProof/>
                <w:webHidden/>
              </w:rPr>
              <w:fldChar w:fldCharType="end"/>
            </w:r>
          </w:hyperlink>
        </w:p>
        <w:p w:rsidR="00774500" w:rsidRDefault="006C001B">
          <w:pPr>
            <w:pStyle w:val="TDC1"/>
            <w:tabs>
              <w:tab w:val="left" w:pos="480"/>
              <w:tab w:val="right" w:leader="dot" w:pos="8777"/>
            </w:tabs>
            <w:rPr>
              <w:rFonts w:asciiTheme="minorHAnsi" w:eastAsiaTheme="minorEastAsia" w:hAnsiTheme="minorHAnsi" w:cstheme="minorBidi"/>
              <w:noProof/>
              <w:kern w:val="0"/>
              <w:sz w:val="22"/>
              <w:szCs w:val="22"/>
              <w:lang w:eastAsia="es-ES" w:bidi="ar-SA"/>
            </w:rPr>
          </w:pPr>
          <w:hyperlink w:anchor="_Toc465242410" w:history="1">
            <w:r w:rsidR="00774500" w:rsidRPr="00CE6AB5">
              <w:rPr>
                <w:rStyle w:val="Hipervnculo"/>
                <w:noProof/>
              </w:rPr>
              <w:t>6.</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CONDICIONES RELATIVAS A LA EXPLOTACIÓN DE LA RED</w:t>
            </w:r>
            <w:r w:rsidR="00774500">
              <w:rPr>
                <w:noProof/>
                <w:webHidden/>
              </w:rPr>
              <w:tab/>
            </w:r>
            <w:r w:rsidR="00774500">
              <w:rPr>
                <w:noProof/>
                <w:webHidden/>
              </w:rPr>
              <w:fldChar w:fldCharType="begin"/>
            </w:r>
            <w:r w:rsidR="00774500">
              <w:rPr>
                <w:noProof/>
                <w:webHidden/>
              </w:rPr>
              <w:instrText xml:space="preserve"> PAGEREF _Toc465242410 \h </w:instrText>
            </w:r>
            <w:r w:rsidR="00774500">
              <w:rPr>
                <w:noProof/>
                <w:webHidden/>
              </w:rPr>
            </w:r>
            <w:r w:rsidR="00774500">
              <w:rPr>
                <w:noProof/>
                <w:webHidden/>
              </w:rPr>
              <w:fldChar w:fldCharType="separate"/>
            </w:r>
            <w:r w:rsidR="00774500">
              <w:rPr>
                <w:noProof/>
                <w:webHidden/>
              </w:rPr>
              <w:t>19</w:t>
            </w:r>
            <w:r w:rsidR="00774500">
              <w:rPr>
                <w:noProof/>
                <w:webHidden/>
              </w:rPr>
              <w:fldChar w:fldCharType="end"/>
            </w:r>
          </w:hyperlink>
        </w:p>
        <w:p w:rsidR="00774500" w:rsidRDefault="006C001B">
          <w:pPr>
            <w:pStyle w:val="TDC2"/>
            <w:tabs>
              <w:tab w:val="left" w:pos="880"/>
              <w:tab w:val="right" w:leader="dot" w:pos="8777"/>
            </w:tabs>
            <w:rPr>
              <w:rFonts w:asciiTheme="minorHAnsi" w:eastAsiaTheme="minorEastAsia" w:hAnsiTheme="minorHAnsi" w:cstheme="minorBidi"/>
              <w:noProof/>
              <w:kern w:val="0"/>
              <w:sz w:val="22"/>
              <w:szCs w:val="22"/>
              <w:lang w:eastAsia="es-ES" w:bidi="ar-SA"/>
            </w:rPr>
          </w:pPr>
          <w:hyperlink w:anchor="_Toc465242411" w:history="1">
            <w:r w:rsidR="00774500" w:rsidRPr="00CE6AB5">
              <w:rPr>
                <w:rStyle w:val="Hipervnculo"/>
                <w:noProof/>
              </w:rPr>
              <w:t>6.1.</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Proceso de recarga de tarjetas en cajeros</w:t>
            </w:r>
            <w:r w:rsidR="00774500">
              <w:rPr>
                <w:noProof/>
                <w:webHidden/>
              </w:rPr>
              <w:tab/>
            </w:r>
            <w:r w:rsidR="00774500">
              <w:rPr>
                <w:noProof/>
                <w:webHidden/>
              </w:rPr>
              <w:fldChar w:fldCharType="begin"/>
            </w:r>
            <w:r w:rsidR="00774500">
              <w:rPr>
                <w:noProof/>
                <w:webHidden/>
              </w:rPr>
              <w:instrText xml:space="preserve"> PAGEREF _Toc465242411 \h </w:instrText>
            </w:r>
            <w:r w:rsidR="00774500">
              <w:rPr>
                <w:noProof/>
                <w:webHidden/>
              </w:rPr>
            </w:r>
            <w:r w:rsidR="00774500">
              <w:rPr>
                <w:noProof/>
                <w:webHidden/>
              </w:rPr>
              <w:fldChar w:fldCharType="separate"/>
            </w:r>
            <w:r w:rsidR="00774500">
              <w:rPr>
                <w:noProof/>
                <w:webHidden/>
              </w:rPr>
              <w:t>19</w:t>
            </w:r>
            <w:r w:rsidR="00774500">
              <w:rPr>
                <w:noProof/>
                <w:webHidden/>
              </w:rPr>
              <w:fldChar w:fldCharType="end"/>
            </w:r>
          </w:hyperlink>
        </w:p>
        <w:p w:rsidR="00774500" w:rsidRDefault="006C001B">
          <w:pPr>
            <w:pStyle w:val="TDC2"/>
            <w:tabs>
              <w:tab w:val="left" w:pos="880"/>
              <w:tab w:val="right" w:leader="dot" w:pos="8777"/>
            </w:tabs>
            <w:rPr>
              <w:rFonts w:asciiTheme="minorHAnsi" w:eastAsiaTheme="minorEastAsia" w:hAnsiTheme="minorHAnsi" w:cstheme="minorBidi"/>
              <w:noProof/>
              <w:kern w:val="0"/>
              <w:sz w:val="22"/>
              <w:szCs w:val="22"/>
              <w:lang w:eastAsia="es-ES" w:bidi="ar-SA"/>
            </w:rPr>
          </w:pPr>
          <w:hyperlink w:anchor="_Toc465242412" w:history="1">
            <w:r w:rsidR="00774500" w:rsidRPr="00CE6AB5">
              <w:rPr>
                <w:rStyle w:val="Hipervnculo"/>
                <w:noProof/>
              </w:rPr>
              <w:t>6.2.</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INGRESOS DEL EXPLOTADOR DE LA RED DE RECARGA</w:t>
            </w:r>
            <w:r w:rsidR="00774500">
              <w:rPr>
                <w:noProof/>
                <w:webHidden/>
              </w:rPr>
              <w:tab/>
            </w:r>
            <w:r w:rsidR="00774500">
              <w:rPr>
                <w:noProof/>
                <w:webHidden/>
              </w:rPr>
              <w:fldChar w:fldCharType="begin"/>
            </w:r>
            <w:r w:rsidR="00774500">
              <w:rPr>
                <w:noProof/>
                <w:webHidden/>
              </w:rPr>
              <w:instrText xml:space="preserve"> PAGEREF _Toc465242412 \h </w:instrText>
            </w:r>
            <w:r w:rsidR="00774500">
              <w:rPr>
                <w:noProof/>
                <w:webHidden/>
              </w:rPr>
            </w:r>
            <w:r w:rsidR="00774500">
              <w:rPr>
                <w:noProof/>
                <w:webHidden/>
              </w:rPr>
              <w:fldChar w:fldCharType="separate"/>
            </w:r>
            <w:r w:rsidR="00774500">
              <w:rPr>
                <w:noProof/>
                <w:webHidden/>
              </w:rPr>
              <w:t>20</w:t>
            </w:r>
            <w:r w:rsidR="00774500">
              <w:rPr>
                <w:noProof/>
                <w:webHidden/>
              </w:rPr>
              <w:fldChar w:fldCharType="end"/>
            </w:r>
          </w:hyperlink>
        </w:p>
        <w:p w:rsidR="00774500" w:rsidRDefault="006C001B">
          <w:pPr>
            <w:pStyle w:val="TDC2"/>
            <w:tabs>
              <w:tab w:val="left" w:pos="880"/>
              <w:tab w:val="right" w:leader="dot" w:pos="8777"/>
            </w:tabs>
            <w:rPr>
              <w:rFonts w:asciiTheme="minorHAnsi" w:eastAsiaTheme="minorEastAsia" w:hAnsiTheme="minorHAnsi" w:cstheme="minorBidi"/>
              <w:noProof/>
              <w:kern w:val="0"/>
              <w:sz w:val="22"/>
              <w:szCs w:val="22"/>
              <w:lang w:eastAsia="es-ES" w:bidi="ar-SA"/>
            </w:rPr>
          </w:pPr>
          <w:hyperlink w:anchor="_Toc465242413" w:history="1">
            <w:r w:rsidR="00774500" w:rsidRPr="00CE6AB5">
              <w:rPr>
                <w:rStyle w:val="Hipervnculo"/>
                <w:noProof/>
              </w:rPr>
              <w:t>6.3.</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LIQUIDACIONES</w:t>
            </w:r>
            <w:r w:rsidR="00774500">
              <w:rPr>
                <w:noProof/>
                <w:webHidden/>
              </w:rPr>
              <w:tab/>
            </w:r>
            <w:r w:rsidR="00774500">
              <w:rPr>
                <w:noProof/>
                <w:webHidden/>
              </w:rPr>
              <w:fldChar w:fldCharType="begin"/>
            </w:r>
            <w:r w:rsidR="00774500">
              <w:rPr>
                <w:noProof/>
                <w:webHidden/>
              </w:rPr>
              <w:instrText xml:space="preserve"> PAGEREF _Toc465242413 \h </w:instrText>
            </w:r>
            <w:r w:rsidR="00774500">
              <w:rPr>
                <w:noProof/>
                <w:webHidden/>
              </w:rPr>
            </w:r>
            <w:r w:rsidR="00774500">
              <w:rPr>
                <w:noProof/>
                <w:webHidden/>
              </w:rPr>
              <w:fldChar w:fldCharType="separate"/>
            </w:r>
            <w:r w:rsidR="00774500">
              <w:rPr>
                <w:noProof/>
                <w:webHidden/>
              </w:rPr>
              <w:t>20</w:t>
            </w:r>
            <w:r w:rsidR="00774500">
              <w:rPr>
                <w:noProof/>
                <w:webHidden/>
              </w:rPr>
              <w:fldChar w:fldCharType="end"/>
            </w:r>
          </w:hyperlink>
        </w:p>
        <w:p w:rsidR="00774500" w:rsidRDefault="006C001B">
          <w:pPr>
            <w:pStyle w:val="TDC2"/>
            <w:tabs>
              <w:tab w:val="left" w:pos="880"/>
              <w:tab w:val="right" w:leader="dot" w:pos="8777"/>
            </w:tabs>
            <w:rPr>
              <w:rFonts w:asciiTheme="minorHAnsi" w:eastAsiaTheme="minorEastAsia" w:hAnsiTheme="minorHAnsi" w:cstheme="minorBidi"/>
              <w:noProof/>
              <w:kern w:val="0"/>
              <w:sz w:val="22"/>
              <w:szCs w:val="22"/>
              <w:lang w:eastAsia="es-ES" w:bidi="ar-SA"/>
            </w:rPr>
          </w:pPr>
          <w:hyperlink w:anchor="_Toc465242414" w:history="1">
            <w:r w:rsidR="00774500" w:rsidRPr="00CE6AB5">
              <w:rPr>
                <w:rStyle w:val="Hipervnculo"/>
                <w:noProof/>
              </w:rPr>
              <w:t>6.4.</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PENALIZACIONES</w:t>
            </w:r>
            <w:r w:rsidR="00774500">
              <w:rPr>
                <w:noProof/>
                <w:webHidden/>
              </w:rPr>
              <w:tab/>
            </w:r>
            <w:r w:rsidR="00774500">
              <w:rPr>
                <w:noProof/>
                <w:webHidden/>
              </w:rPr>
              <w:fldChar w:fldCharType="begin"/>
            </w:r>
            <w:r w:rsidR="00774500">
              <w:rPr>
                <w:noProof/>
                <w:webHidden/>
              </w:rPr>
              <w:instrText xml:space="preserve"> PAGEREF _Toc465242414 \h </w:instrText>
            </w:r>
            <w:r w:rsidR="00774500">
              <w:rPr>
                <w:noProof/>
                <w:webHidden/>
              </w:rPr>
            </w:r>
            <w:r w:rsidR="00774500">
              <w:rPr>
                <w:noProof/>
                <w:webHidden/>
              </w:rPr>
              <w:fldChar w:fldCharType="separate"/>
            </w:r>
            <w:r w:rsidR="00774500">
              <w:rPr>
                <w:noProof/>
                <w:webHidden/>
              </w:rPr>
              <w:t>21</w:t>
            </w:r>
            <w:r w:rsidR="00774500">
              <w:rPr>
                <w:noProof/>
                <w:webHidden/>
              </w:rPr>
              <w:fldChar w:fldCharType="end"/>
            </w:r>
          </w:hyperlink>
        </w:p>
        <w:p w:rsidR="00774500" w:rsidRDefault="006C001B">
          <w:pPr>
            <w:pStyle w:val="TDC1"/>
            <w:tabs>
              <w:tab w:val="left" w:pos="480"/>
              <w:tab w:val="right" w:leader="dot" w:pos="8777"/>
            </w:tabs>
            <w:rPr>
              <w:rFonts w:asciiTheme="minorHAnsi" w:eastAsiaTheme="minorEastAsia" w:hAnsiTheme="minorHAnsi" w:cstheme="minorBidi"/>
              <w:noProof/>
              <w:kern w:val="0"/>
              <w:sz w:val="22"/>
              <w:szCs w:val="22"/>
              <w:lang w:eastAsia="es-ES" w:bidi="ar-SA"/>
            </w:rPr>
          </w:pPr>
          <w:hyperlink w:anchor="_Toc465242415" w:history="1">
            <w:r w:rsidR="00774500" w:rsidRPr="00CE6AB5">
              <w:rPr>
                <w:rStyle w:val="Hipervnculo"/>
                <w:noProof/>
              </w:rPr>
              <w:t>7.</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CALENDARIO DE LA IMPLANTACIÓN</w:t>
            </w:r>
            <w:r w:rsidR="00774500">
              <w:rPr>
                <w:noProof/>
                <w:webHidden/>
              </w:rPr>
              <w:tab/>
            </w:r>
            <w:r w:rsidR="00774500">
              <w:rPr>
                <w:noProof/>
                <w:webHidden/>
              </w:rPr>
              <w:fldChar w:fldCharType="begin"/>
            </w:r>
            <w:r w:rsidR="00774500">
              <w:rPr>
                <w:noProof/>
                <w:webHidden/>
              </w:rPr>
              <w:instrText xml:space="preserve"> PAGEREF _Toc465242415 \h </w:instrText>
            </w:r>
            <w:r w:rsidR="00774500">
              <w:rPr>
                <w:noProof/>
                <w:webHidden/>
              </w:rPr>
            </w:r>
            <w:r w:rsidR="00774500">
              <w:rPr>
                <w:noProof/>
                <w:webHidden/>
              </w:rPr>
              <w:fldChar w:fldCharType="separate"/>
            </w:r>
            <w:r w:rsidR="00774500">
              <w:rPr>
                <w:noProof/>
                <w:webHidden/>
              </w:rPr>
              <w:t>22</w:t>
            </w:r>
            <w:r w:rsidR="00774500">
              <w:rPr>
                <w:noProof/>
                <w:webHidden/>
              </w:rPr>
              <w:fldChar w:fldCharType="end"/>
            </w:r>
          </w:hyperlink>
        </w:p>
        <w:p w:rsidR="00774500" w:rsidRDefault="006C001B">
          <w:pPr>
            <w:pStyle w:val="TDC1"/>
            <w:tabs>
              <w:tab w:val="left" w:pos="480"/>
              <w:tab w:val="right" w:leader="dot" w:pos="8777"/>
            </w:tabs>
            <w:rPr>
              <w:rFonts w:asciiTheme="minorHAnsi" w:eastAsiaTheme="minorEastAsia" w:hAnsiTheme="minorHAnsi" w:cstheme="minorBidi"/>
              <w:noProof/>
              <w:kern w:val="0"/>
              <w:sz w:val="22"/>
              <w:szCs w:val="22"/>
              <w:lang w:eastAsia="es-ES" w:bidi="ar-SA"/>
            </w:rPr>
          </w:pPr>
          <w:hyperlink w:anchor="_Toc465242416" w:history="1">
            <w:r w:rsidR="00774500" w:rsidRPr="00CE6AB5">
              <w:rPr>
                <w:rStyle w:val="Hipervnculo"/>
                <w:noProof/>
              </w:rPr>
              <w:t>8.</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SEGURIDAD</w:t>
            </w:r>
            <w:r w:rsidR="00774500">
              <w:rPr>
                <w:noProof/>
                <w:webHidden/>
              </w:rPr>
              <w:tab/>
            </w:r>
            <w:r w:rsidR="00774500">
              <w:rPr>
                <w:noProof/>
                <w:webHidden/>
              </w:rPr>
              <w:fldChar w:fldCharType="begin"/>
            </w:r>
            <w:r w:rsidR="00774500">
              <w:rPr>
                <w:noProof/>
                <w:webHidden/>
              </w:rPr>
              <w:instrText xml:space="preserve"> PAGEREF _Toc465242416 \h </w:instrText>
            </w:r>
            <w:r w:rsidR="00774500">
              <w:rPr>
                <w:noProof/>
                <w:webHidden/>
              </w:rPr>
            </w:r>
            <w:r w:rsidR="00774500">
              <w:rPr>
                <w:noProof/>
                <w:webHidden/>
              </w:rPr>
              <w:fldChar w:fldCharType="separate"/>
            </w:r>
            <w:r w:rsidR="00774500">
              <w:rPr>
                <w:noProof/>
                <w:webHidden/>
              </w:rPr>
              <w:t>22</w:t>
            </w:r>
            <w:r w:rsidR="00774500">
              <w:rPr>
                <w:noProof/>
                <w:webHidden/>
              </w:rPr>
              <w:fldChar w:fldCharType="end"/>
            </w:r>
          </w:hyperlink>
        </w:p>
        <w:p w:rsidR="00774500" w:rsidRDefault="006C001B">
          <w:pPr>
            <w:pStyle w:val="TDC1"/>
            <w:tabs>
              <w:tab w:val="left" w:pos="480"/>
              <w:tab w:val="right" w:leader="dot" w:pos="8777"/>
            </w:tabs>
            <w:rPr>
              <w:rFonts w:asciiTheme="minorHAnsi" w:eastAsiaTheme="minorEastAsia" w:hAnsiTheme="minorHAnsi" w:cstheme="minorBidi"/>
              <w:noProof/>
              <w:kern w:val="0"/>
              <w:sz w:val="22"/>
              <w:szCs w:val="22"/>
              <w:lang w:eastAsia="es-ES" w:bidi="ar-SA"/>
            </w:rPr>
          </w:pPr>
          <w:hyperlink w:anchor="_Toc465242417" w:history="1">
            <w:r w:rsidR="00774500" w:rsidRPr="00CE6AB5">
              <w:rPr>
                <w:rStyle w:val="Hipervnculo"/>
                <w:noProof/>
              </w:rPr>
              <w:t>9.</w:t>
            </w:r>
            <w:r w:rsidR="00774500">
              <w:rPr>
                <w:rFonts w:asciiTheme="minorHAnsi" w:eastAsiaTheme="minorEastAsia" w:hAnsiTheme="minorHAnsi" w:cstheme="minorBidi"/>
                <w:noProof/>
                <w:kern w:val="0"/>
                <w:sz w:val="22"/>
                <w:szCs w:val="22"/>
                <w:lang w:eastAsia="es-ES" w:bidi="ar-SA"/>
              </w:rPr>
              <w:tab/>
            </w:r>
            <w:r w:rsidR="00774500" w:rsidRPr="00CE6AB5">
              <w:rPr>
                <w:rStyle w:val="Hipervnculo"/>
                <w:noProof/>
              </w:rPr>
              <w:t>DOCUMENTACIÓN DE REFERENCIA</w:t>
            </w:r>
            <w:r w:rsidR="00774500">
              <w:rPr>
                <w:noProof/>
                <w:webHidden/>
              </w:rPr>
              <w:tab/>
            </w:r>
            <w:r w:rsidR="00774500">
              <w:rPr>
                <w:noProof/>
                <w:webHidden/>
              </w:rPr>
              <w:fldChar w:fldCharType="begin"/>
            </w:r>
            <w:r w:rsidR="00774500">
              <w:rPr>
                <w:noProof/>
                <w:webHidden/>
              </w:rPr>
              <w:instrText xml:space="preserve"> PAGEREF _Toc465242417 \h </w:instrText>
            </w:r>
            <w:r w:rsidR="00774500">
              <w:rPr>
                <w:noProof/>
                <w:webHidden/>
              </w:rPr>
            </w:r>
            <w:r w:rsidR="00774500">
              <w:rPr>
                <w:noProof/>
                <w:webHidden/>
              </w:rPr>
              <w:fldChar w:fldCharType="separate"/>
            </w:r>
            <w:r w:rsidR="00774500">
              <w:rPr>
                <w:noProof/>
                <w:webHidden/>
              </w:rPr>
              <w:t>22</w:t>
            </w:r>
            <w:r w:rsidR="00774500">
              <w:rPr>
                <w:noProof/>
                <w:webHidden/>
              </w:rPr>
              <w:fldChar w:fldCharType="end"/>
            </w:r>
          </w:hyperlink>
        </w:p>
        <w:p w:rsidR="00474697" w:rsidRDefault="00474697">
          <w:r w:rsidRPr="00474697">
            <w:rPr>
              <w:b/>
              <w:bCs/>
              <w:sz w:val="20"/>
            </w:rPr>
            <w:lastRenderedPageBreak/>
            <w:fldChar w:fldCharType="end"/>
          </w:r>
        </w:p>
      </w:sdtContent>
    </w:sdt>
    <w:p w:rsidR="00474697" w:rsidRDefault="00474697" w:rsidP="004E5C0C">
      <w:pPr>
        <w:widowControl/>
        <w:tabs>
          <w:tab w:val="left" w:pos="1134"/>
        </w:tabs>
        <w:suppressAutoHyphens w:val="0"/>
        <w:autoSpaceDN/>
        <w:spacing w:before="20" w:after="20" w:line="264" w:lineRule="auto"/>
        <w:jc w:val="both"/>
        <w:textAlignment w:val="auto"/>
        <w:rPr>
          <w:rFonts w:ascii="Tahoma" w:eastAsia="Times New Roman" w:hAnsi="Tahoma" w:cs="Times New Roman"/>
          <w:noProof/>
          <w:kern w:val="0"/>
          <w:sz w:val="20"/>
          <w:szCs w:val="20"/>
          <w:lang w:eastAsia="es-ES" w:bidi="ar-SA"/>
        </w:rPr>
      </w:pPr>
    </w:p>
    <w:p w:rsidR="00474697" w:rsidRDefault="00474697" w:rsidP="004E5C0C">
      <w:pPr>
        <w:widowControl/>
        <w:tabs>
          <w:tab w:val="left" w:pos="1134"/>
        </w:tabs>
        <w:suppressAutoHyphens w:val="0"/>
        <w:autoSpaceDN/>
        <w:spacing w:before="20" w:after="20" w:line="264" w:lineRule="auto"/>
        <w:jc w:val="both"/>
        <w:textAlignment w:val="auto"/>
        <w:rPr>
          <w:rFonts w:ascii="Tahoma" w:eastAsia="Times New Roman" w:hAnsi="Tahoma" w:cs="Times New Roman"/>
          <w:noProof/>
          <w:kern w:val="0"/>
          <w:sz w:val="20"/>
          <w:szCs w:val="20"/>
          <w:lang w:eastAsia="es-ES" w:bidi="ar-SA"/>
        </w:rPr>
      </w:pPr>
    </w:p>
    <w:p w:rsidR="00474697" w:rsidRDefault="00474697" w:rsidP="00474697">
      <w:pPr>
        <w:pStyle w:val="Standard"/>
        <w:rPr>
          <w:rFonts w:ascii="Times New Roman" w:hAnsi="Times New Roman" w:cs="Times New Roman"/>
          <w:sz w:val="24"/>
          <w:szCs w:val="24"/>
          <w:lang w:eastAsia="es-ES"/>
        </w:rPr>
      </w:pPr>
      <w:bookmarkStart w:id="0" w:name="_Ref123108710"/>
      <w:bookmarkStart w:id="1" w:name="_Ref105396419"/>
    </w:p>
    <w:p w:rsidR="00A706D2" w:rsidRDefault="00452224">
      <w:pPr>
        <w:pStyle w:val="Ttulo1"/>
      </w:pPr>
      <w:bookmarkStart w:id="2" w:name="__RefHeading___Toc336327947"/>
      <w:bookmarkStart w:id="3" w:name="_Toc465242387"/>
      <w:bookmarkEnd w:id="0"/>
      <w:bookmarkEnd w:id="1"/>
      <w:r>
        <w:t>OBJETO</w:t>
      </w:r>
      <w:bookmarkEnd w:id="2"/>
      <w:bookmarkEnd w:id="3"/>
    </w:p>
    <w:p w:rsidR="00A706D2" w:rsidRDefault="00452224">
      <w:pPr>
        <w:pStyle w:val="Standard"/>
      </w:pPr>
      <w:r>
        <w:t>El objeto de este procedimiento abierto es la implantación y explotación, según las condiciones técnicas que se establecen en el presente documento, de una red para la recarga, a través de cajeros automáticos 24 horas de entidades financieras, de la Tarjeta Transporte Público (TTP) en sus diversas modalidades, que se indicarán más adelante, que constituye el soporte de los títulos de transporte del sistema de transporte público gestionado por el Consorcio Regional de Transportes de Madrid.</w:t>
      </w:r>
    </w:p>
    <w:p w:rsidR="00A706D2" w:rsidRDefault="00452224">
      <w:pPr>
        <w:pStyle w:val="Ttulo1"/>
      </w:pPr>
      <w:bookmarkStart w:id="4" w:name="__RefHeading___Toc336327948"/>
      <w:bookmarkStart w:id="5" w:name="_Toc465242388"/>
      <w:r>
        <w:t>ANTECEDENTES Y JUSTIFICACIÓN</w:t>
      </w:r>
      <w:bookmarkEnd w:id="4"/>
      <w:bookmarkEnd w:id="5"/>
    </w:p>
    <w:p w:rsidR="00A706D2" w:rsidRDefault="00452224">
      <w:pPr>
        <w:pStyle w:val="Standard"/>
      </w:pPr>
      <w:r>
        <w:t>El objeto de este procedimiento abierto se enmarca en el contexto del proyecto de evolución de la tecnología que soporta la oferta tarifaria del sistema de transporte público de la Comunidad de Madrid. Este proyecto, iniciado en 2006 con los abonos anuales de la zona A, y extendido a partir de 2012 masiva y gradualmente con los usuarios de los títulos personales, se encuentra en fase de finalización con la generalización en 2017 de la tecnología sin contacto al conjunto de los títulos de transporte gestionados por el CRTM.</w:t>
      </w:r>
    </w:p>
    <w:p w:rsidR="00A706D2" w:rsidRDefault="00452224">
      <w:pPr>
        <w:pStyle w:val="Standard"/>
      </w:pPr>
      <w:r>
        <w:t xml:space="preserve">En mayo de 2013, el CRTM adjudicó a </w:t>
      </w:r>
      <w:proofErr w:type="spellStart"/>
      <w:r>
        <w:t>Bankia</w:t>
      </w:r>
      <w:proofErr w:type="spellEnd"/>
      <w:r>
        <w:t xml:space="preserve"> un contrato para la implantación de una red de recarga de las Tarjetas de Transporte Público (TTP) en cajeros automáticos de entidades financieras, contrato que expira el 31 de diciembre de 2016 y que constituye el antecedente de la presente licitación.</w:t>
      </w:r>
    </w:p>
    <w:p w:rsidR="00A706D2" w:rsidRDefault="00452224">
      <w:pPr>
        <w:pStyle w:val="Standard"/>
      </w:pPr>
      <w:r>
        <w:t>En consecuencia, mediante la presente licitación el CRTM se propone mantener como red de distribución comercial de sus productos tarifarios los cajeros automáticos 24 horas, que constituyen un canal de elevadas prestaciones para los usuarios del transporte público, complementando de manera sustantiva la accesibilidad espacial y temporal de los mismos al servicio ofrecido por el resto de canales de distribución.</w:t>
      </w:r>
    </w:p>
    <w:p w:rsidR="00A706D2" w:rsidRDefault="00452224">
      <w:pPr>
        <w:pStyle w:val="Standard"/>
      </w:pPr>
      <w:r>
        <w:t xml:space="preserve">En el momento actual existen ya más de 2,8 millones de </w:t>
      </w:r>
      <w:proofErr w:type="gramStart"/>
      <w:r>
        <w:t>tarjetas  activas</w:t>
      </w:r>
      <w:proofErr w:type="gramEnd"/>
      <w:r>
        <w:t xml:space="preserve"> en poder de los usuarios, todas ellas personales, estando previsto introducir en el sistema antes de finalizar 2016 una cantidad no inferior a 1 millón de tarjetas recargables no personales, que albergarán los títulos de transporte no personales, con excepción de los billetes sencillos de los operadores de superficie.</w:t>
      </w:r>
    </w:p>
    <w:p w:rsidR="00A706D2" w:rsidRDefault="00452224">
      <w:pPr>
        <w:pStyle w:val="Ttulo1"/>
      </w:pPr>
      <w:bookmarkStart w:id="6" w:name="__RefHeading___Toc336327951"/>
      <w:bookmarkStart w:id="7" w:name="_Toc465242389"/>
      <w:r>
        <w:t>CONTEXTO</w:t>
      </w:r>
      <w:bookmarkEnd w:id="6"/>
      <w:bookmarkEnd w:id="7"/>
    </w:p>
    <w:p w:rsidR="00A706D2" w:rsidRDefault="00452224" w:rsidP="00452224">
      <w:pPr>
        <w:pStyle w:val="Ttulo2"/>
        <w:ind w:left="851" w:hanging="851"/>
      </w:pPr>
      <w:bookmarkStart w:id="8" w:name="__RefHeading___Toc336327952"/>
      <w:bookmarkStart w:id="9" w:name="_Toc465242390"/>
      <w:r>
        <w:t>CARACTERÍSTICAS DEL SISTEMA TARIFARIO DEL TRANSPORTE PÚBLICO DE MADRID</w:t>
      </w:r>
      <w:bookmarkEnd w:id="8"/>
      <w:bookmarkEnd w:id="9"/>
    </w:p>
    <w:p w:rsidR="00A706D2" w:rsidRDefault="00452224" w:rsidP="00452224">
      <w:pPr>
        <w:pStyle w:val="Ttulo3"/>
        <w:ind w:left="1701" w:hanging="850"/>
      </w:pPr>
      <w:bookmarkStart w:id="10" w:name="__RefHeading___Toc336327953"/>
      <w:bookmarkStart w:id="11" w:name="_Toc465242391"/>
      <w:r>
        <w:t>Actores en el sistema de transportes de Madrid</w:t>
      </w:r>
      <w:bookmarkEnd w:id="10"/>
      <w:bookmarkEnd w:id="11"/>
    </w:p>
    <w:p w:rsidR="00A706D2" w:rsidRDefault="00452224">
      <w:pPr>
        <w:pStyle w:val="Standard"/>
      </w:pPr>
      <w:r>
        <w:t>Las siguientes entidades están involucradas en el sistema de billetaje de Madrid:</w:t>
      </w:r>
    </w:p>
    <w:p w:rsidR="00A706D2" w:rsidRDefault="00452224">
      <w:pPr>
        <w:pStyle w:val="Vietas"/>
        <w:ind w:left="360"/>
      </w:pPr>
      <w:r>
        <w:t>Consorcio Regional de Transportes de Madrid.</w:t>
      </w:r>
    </w:p>
    <w:p w:rsidR="00A706D2" w:rsidRDefault="00452224">
      <w:pPr>
        <w:pStyle w:val="Vietas"/>
        <w:ind w:left="360"/>
      </w:pPr>
      <w:r>
        <w:t>Operadores de transporte:</w:t>
      </w:r>
    </w:p>
    <w:p w:rsidR="00A706D2" w:rsidRDefault="00452224">
      <w:pPr>
        <w:pStyle w:val="Vietas"/>
        <w:numPr>
          <w:ilvl w:val="1"/>
          <w:numId w:val="11"/>
        </w:numPr>
      </w:pPr>
      <w:r>
        <w:lastRenderedPageBreak/>
        <w:t>Empresa Municipal de Transportes de Madrid (E.M.T.), empresa que explota las líneas de autobuses urbanos de la ciudad de Madrid.</w:t>
      </w:r>
    </w:p>
    <w:p w:rsidR="00A706D2" w:rsidRDefault="00452224">
      <w:pPr>
        <w:pStyle w:val="Vietas"/>
        <w:numPr>
          <w:ilvl w:val="1"/>
          <w:numId w:val="11"/>
        </w:numPr>
      </w:pPr>
      <w:r>
        <w:t xml:space="preserve">Metro de Madrid, que explota las redes de </w:t>
      </w:r>
      <w:proofErr w:type="spellStart"/>
      <w:r>
        <w:t>MetroMadrid</w:t>
      </w:r>
      <w:proofErr w:type="spellEnd"/>
      <w:r>
        <w:t xml:space="preserve"> (red de Metro en la zona tarifaria A), </w:t>
      </w:r>
      <w:proofErr w:type="spellStart"/>
      <w:r>
        <w:t>MetroNorte</w:t>
      </w:r>
      <w:proofErr w:type="spellEnd"/>
      <w:r>
        <w:t xml:space="preserve"> (red de Metro en los municipios de Alcobendas y San Sebastián de los Reyes), </w:t>
      </w:r>
      <w:proofErr w:type="spellStart"/>
      <w:r>
        <w:t>MetroEste</w:t>
      </w:r>
      <w:proofErr w:type="spellEnd"/>
      <w:r>
        <w:t xml:space="preserve"> (red de Metro en los municipios de </w:t>
      </w:r>
      <w:proofErr w:type="spellStart"/>
      <w:r>
        <w:t>Coslada</w:t>
      </w:r>
      <w:proofErr w:type="spellEnd"/>
      <w:r>
        <w:t xml:space="preserve"> y San Fernando de Henares) y </w:t>
      </w:r>
      <w:proofErr w:type="spellStart"/>
      <w:r>
        <w:t>MetroSur</w:t>
      </w:r>
      <w:proofErr w:type="spellEnd"/>
      <w:r>
        <w:t xml:space="preserve"> (red de Metro en los municipios de Alcorcón, Leganés, Móstoles, Getafe y Fuenlabrada, que incluye la línea 12 y las estaciones de Puerta del Sur y Joaquín </w:t>
      </w:r>
      <w:proofErr w:type="spellStart"/>
      <w:r>
        <w:t>Vilumbrales</w:t>
      </w:r>
      <w:proofErr w:type="spellEnd"/>
      <w:r>
        <w:t xml:space="preserve"> de la línea 10).</w:t>
      </w:r>
    </w:p>
    <w:p w:rsidR="00554CB5" w:rsidRDefault="00554CB5">
      <w:pPr>
        <w:pStyle w:val="Vietas"/>
        <w:numPr>
          <w:ilvl w:val="1"/>
          <w:numId w:val="11"/>
        </w:numPr>
      </w:pPr>
      <w:r>
        <w:t>Metro Barajas, S.A., sociedad concesionaria</w:t>
      </w:r>
      <w:r w:rsidR="001045B4">
        <w:t xml:space="preserve"> del tramo de línea 8 de metro entre las estaciones de Barajas y Aeropuerto T4.</w:t>
      </w:r>
    </w:p>
    <w:p w:rsidR="00A706D2" w:rsidRDefault="00452224">
      <w:pPr>
        <w:pStyle w:val="Vietas"/>
        <w:numPr>
          <w:ilvl w:val="1"/>
          <w:numId w:val="11"/>
        </w:numPr>
      </w:pPr>
      <w:r>
        <w:t>Metros Ligeros de Madrid, empresa concesionaria de la explotación de la línea de Metro Ligero ML1 (entre Pinar de Chamartín-</w:t>
      </w:r>
      <w:proofErr w:type="spellStart"/>
      <w:r>
        <w:t>Sanchinarro</w:t>
      </w:r>
      <w:proofErr w:type="spellEnd"/>
      <w:r>
        <w:t>-Las Tablas).</w:t>
      </w:r>
    </w:p>
    <w:p w:rsidR="00A706D2" w:rsidRDefault="00452224">
      <w:pPr>
        <w:pStyle w:val="Vietas"/>
        <w:numPr>
          <w:ilvl w:val="1"/>
          <w:numId w:val="11"/>
        </w:numPr>
      </w:pPr>
      <w:r>
        <w:t xml:space="preserve">Metro Ligero Oeste, empresa concesionaria de las dos líneas que conectan los municipios de </w:t>
      </w:r>
      <w:proofErr w:type="spellStart"/>
      <w:r>
        <w:t>Boadilla</w:t>
      </w:r>
      <w:proofErr w:type="spellEnd"/>
      <w:r>
        <w:t xml:space="preserve"> del Monte, Alcorcón y Pozuelo de Alarcón con la red de Metro, Cercanías y autobuses.</w:t>
      </w:r>
    </w:p>
    <w:p w:rsidR="00A706D2" w:rsidRDefault="00452224">
      <w:pPr>
        <w:pStyle w:val="Vietas"/>
        <w:numPr>
          <w:ilvl w:val="1"/>
          <w:numId w:val="11"/>
        </w:numPr>
      </w:pPr>
      <w:r>
        <w:t>Transportes Ferroviarios de Madrid (TFM), concesionaria de la línea Puerta de Arganda – Arganda del Rey, que se integra funcionalmente en la línea 9 de la red de Metro y cuya explotación le ha sido encomendada a la empresa Metro de Madrid.</w:t>
      </w:r>
    </w:p>
    <w:p w:rsidR="00A706D2" w:rsidRDefault="00452224">
      <w:pPr>
        <w:pStyle w:val="Vietas"/>
        <w:numPr>
          <w:ilvl w:val="1"/>
          <w:numId w:val="11"/>
        </w:numPr>
      </w:pPr>
      <w:r>
        <w:t>RENFE Cercanías.</w:t>
      </w:r>
    </w:p>
    <w:p w:rsidR="00A706D2" w:rsidRDefault="00452224">
      <w:pPr>
        <w:pStyle w:val="Vietas"/>
        <w:numPr>
          <w:ilvl w:val="1"/>
          <w:numId w:val="11"/>
        </w:numPr>
      </w:pPr>
      <w:r>
        <w:t>31 concesiones de operadores privados de autobuses que prestan el servicio de las líneas interurbanas y 12 servicios urbanos al amparo de concesión o mediante gestión directa en otros municipios de la Comunidad de Madrid.</w:t>
      </w:r>
    </w:p>
    <w:p w:rsidR="00A706D2" w:rsidRDefault="00452224">
      <w:pPr>
        <w:pStyle w:val="Vietas"/>
        <w:numPr>
          <w:ilvl w:val="1"/>
          <w:numId w:val="11"/>
        </w:numPr>
      </w:pPr>
      <w:r>
        <w:t>Tranvía de Parla, empresa concesionaria de la explotación del tranvía de Parla.</w:t>
      </w:r>
    </w:p>
    <w:p w:rsidR="00A706D2" w:rsidRDefault="00452224">
      <w:pPr>
        <w:pStyle w:val="Vietas"/>
        <w:ind w:left="360"/>
      </w:pPr>
      <w:r>
        <w:t>Red de comercialización actual de los títulos emitidos por el CRTM en soporte TTP:</w:t>
      </w:r>
    </w:p>
    <w:p w:rsidR="00A706D2" w:rsidRDefault="00452224">
      <w:pPr>
        <w:pStyle w:val="Vietas"/>
        <w:numPr>
          <w:ilvl w:val="1"/>
          <w:numId w:val="11"/>
        </w:numPr>
      </w:pPr>
      <w:proofErr w:type="spellStart"/>
      <w:r>
        <w:t>Logista</w:t>
      </w:r>
      <w:proofErr w:type="spellEnd"/>
      <w:r>
        <w:t xml:space="preserve"> (red de estancos y otros puntos autorizados), que comercializa todos los títulos de transporte de adquisición anticipada.</w:t>
      </w:r>
    </w:p>
    <w:p w:rsidR="00A706D2" w:rsidRDefault="00452224">
      <w:pPr>
        <w:pStyle w:val="Vietas"/>
        <w:numPr>
          <w:ilvl w:val="1"/>
          <w:numId w:val="11"/>
        </w:numPr>
      </w:pPr>
      <w:r>
        <w:t>Máquinas automáticas de venta de billetes en Metro de Madrid y taquillas de Metro.</w:t>
      </w:r>
    </w:p>
    <w:p w:rsidR="00A706D2" w:rsidRDefault="00452224">
      <w:pPr>
        <w:pStyle w:val="Vietas"/>
        <w:numPr>
          <w:ilvl w:val="1"/>
          <w:numId w:val="11"/>
        </w:numPr>
      </w:pPr>
      <w:r>
        <w:t xml:space="preserve">CRTM, que comercializa directamente el Abono Anual, y atiende y gestiona las incidencias relacionadas con la utilización de la TTP en la red de 27 oficinas de gestión </w:t>
      </w:r>
      <w:r w:rsidR="00DF5A8A">
        <w:t>establecida</w:t>
      </w:r>
      <w:r>
        <w:t xml:space="preserve"> al efecto.</w:t>
      </w:r>
    </w:p>
    <w:p w:rsidR="00A706D2" w:rsidRDefault="00452224">
      <w:pPr>
        <w:pStyle w:val="Vietas"/>
        <w:numPr>
          <w:ilvl w:val="1"/>
          <w:numId w:val="11"/>
        </w:numPr>
      </w:pPr>
      <w:r>
        <w:t>Renfe Cercanías, que comercializa los títulos personales (Abonos de Transporte) en el núcleo de Cercanías de Madrid.</w:t>
      </w:r>
    </w:p>
    <w:p w:rsidR="00A706D2" w:rsidRDefault="00452224">
      <w:pPr>
        <w:pStyle w:val="Vietas"/>
        <w:numPr>
          <w:ilvl w:val="1"/>
          <w:numId w:val="11"/>
        </w:numPr>
      </w:pPr>
      <w:proofErr w:type="spellStart"/>
      <w:r>
        <w:t>Bankia</w:t>
      </w:r>
      <w:proofErr w:type="spellEnd"/>
      <w:r>
        <w:t>, con la red de cajeros 24h, que comercializa los títulos personales.</w:t>
      </w:r>
    </w:p>
    <w:p w:rsidR="00A706D2" w:rsidRDefault="00452224" w:rsidP="00874D57">
      <w:pPr>
        <w:pStyle w:val="Vietas"/>
        <w:numPr>
          <w:ilvl w:val="1"/>
          <w:numId w:val="11"/>
        </w:numPr>
      </w:pPr>
      <w:r>
        <w:t xml:space="preserve">Asociación de Vendedores Profesionales de Prensa de Madrid (AVPPM) que comercializa el </w:t>
      </w:r>
      <w:proofErr w:type="spellStart"/>
      <w:r>
        <w:t>Metrobús</w:t>
      </w:r>
      <w:proofErr w:type="spellEnd"/>
      <w:r>
        <w:t xml:space="preserve">, y los </w:t>
      </w:r>
      <w:proofErr w:type="spellStart"/>
      <w:r>
        <w:t>Bonobuses</w:t>
      </w:r>
      <w:proofErr w:type="spellEnd"/>
      <w:r>
        <w:t xml:space="preserve"> Unificados de los operadores de transporte urbano e interurbano por carretera.</w:t>
      </w:r>
    </w:p>
    <w:p w:rsidR="00A706D2" w:rsidRDefault="00452224">
      <w:pPr>
        <w:pStyle w:val="Vietas"/>
        <w:numPr>
          <w:ilvl w:val="1"/>
          <w:numId w:val="11"/>
        </w:numPr>
      </w:pPr>
      <w:r>
        <w:t xml:space="preserve">Intercambiadores de transportes, que comercializan los </w:t>
      </w:r>
      <w:proofErr w:type="spellStart"/>
      <w:r>
        <w:t>bonobuses</w:t>
      </w:r>
      <w:proofErr w:type="spellEnd"/>
      <w:r>
        <w:t xml:space="preserve"> unificados de las empresas concesionarias de transporte interurbano por carretera.</w:t>
      </w:r>
    </w:p>
    <w:p w:rsidR="00A706D2" w:rsidRDefault="00452224" w:rsidP="00E5741F">
      <w:pPr>
        <w:pStyle w:val="Ttulo3"/>
        <w:ind w:left="1701" w:hanging="850"/>
      </w:pPr>
      <w:bookmarkStart w:id="12" w:name="__RefHeading___Toc336327954"/>
      <w:bookmarkStart w:id="13" w:name="_Toc465242392"/>
      <w:r>
        <w:lastRenderedPageBreak/>
        <w:t>Zonas tarifarias</w:t>
      </w:r>
      <w:bookmarkEnd w:id="12"/>
      <w:bookmarkEnd w:id="13"/>
    </w:p>
    <w:p w:rsidR="00A706D2" w:rsidRDefault="00452224">
      <w:pPr>
        <w:pStyle w:val="Standard"/>
      </w:pPr>
      <w:r>
        <w:t>En la Comunidad de Madrid, la validez geográfica de un producto tarifario se establece con base en zonas tarifarias con forma de coronas concéntricas y las relaciones entre ellas. La siguiente tabla indica el área de validez en la actualidad de dichas zonas para los títulos personales:</w:t>
      </w:r>
    </w:p>
    <w:p w:rsidR="004E5C0C" w:rsidRDefault="004E5C0C">
      <w:pPr>
        <w:pStyle w:val="Standard"/>
      </w:pPr>
    </w:p>
    <w:p w:rsidR="00874D57" w:rsidRDefault="00874D57">
      <w:pPr>
        <w:pStyle w:val="Standard"/>
      </w:pPr>
    </w:p>
    <w:tbl>
      <w:tblPr>
        <w:tblW w:w="8849" w:type="dxa"/>
        <w:tblLayout w:type="fixed"/>
        <w:tblCellMar>
          <w:left w:w="10" w:type="dxa"/>
          <w:right w:w="10" w:type="dxa"/>
        </w:tblCellMar>
        <w:tblLook w:val="0000" w:firstRow="0" w:lastRow="0" w:firstColumn="0" w:lastColumn="0" w:noHBand="0" w:noVBand="0"/>
      </w:tblPr>
      <w:tblGrid>
        <w:gridCol w:w="1418"/>
        <w:gridCol w:w="7431"/>
      </w:tblGrid>
      <w:tr w:rsidR="00A706D2">
        <w:trPr>
          <w:cantSplit/>
          <w:trHeight w:val="252"/>
        </w:trPr>
        <w:tc>
          <w:tcPr>
            <w:tcW w:w="1418" w:type="dxa"/>
            <w:tcBorders>
              <w:top w:val="single" w:sz="12"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jc w:val="left"/>
              <w:rPr>
                <w:b/>
                <w:bCs/>
                <w:sz w:val="16"/>
              </w:rPr>
            </w:pPr>
            <w:r>
              <w:rPr>
                <w:b/>
                <w:bCs/>
                <w:sz w:val="16"/>
              </w:rPr>
              <w:t>Zona tarifaria</w:t>
            </w:r>
          </w:p>
        </w:tc>
        <w:tc>
          <w:tcPr>
            <w:tcW w:w="7431" w:type="dxa"/>
            <w:tcBorders>
              <w:top w:val="single" w:sz="12" w:space="0" w:color="000000"/>
              <w:left w:val="single" w:sz="6" w:space="0" w:color="000000"/>
              <w:bottom w:val="single" w:sz="6" w:space="0" w:color="000000"/>
              <w:right w:val="single" w:sz="12"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jc w:val="center"/>
              <w:rPr>
                <w:b/>
                <w:bCs/>
                <w:sz w:val="16"/>
              </w:rPr>
            </w:pPr>
            <w:r>
              <w:rPr>
                <w:b/>
                <w:bCs/>
                <w:sz w:val="16"/>
              </w:rPr>
              <w:t>Observaciones</w:t>
            </w:r>
          </w:p>
        </w:tc>
      </w:tr>
      <w:tr w:rsidR="00A706D2">
        <w:trPr>
          <w:cantSplit/>
        </w:trPr>
        <w:tc>
          <w:tcPr>
            <w:tcW w:w="1418" w:type="dxa"/>
            <w:tcBorders>
              <w:top w:val="single" w:sz="6"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rPr>
                <w:b/>
                <w:bCs/>
                <w:sz w:val="16"/>
              </w:rPr>
            </w:pPr>
            <w:r>
              <w:rPr>
                <w:b/>
                <w:bCs/>
                <w:sz w:val="16"/>
              </w:rPr>
              <w:t>A</w:t>
            </w:r>
          </w:p>
        </w:tc>
        <w:tc>
          <w:tcPr>
            <w:tcW w:w="7431"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pPr>
            <w:r>
              <w:rPr>
                <w:sz w:val="16"/>
              </w:rPr>
              <w:t>Zona central</w:t>
            </w:r>
          </w:p>
        </w:tc>
      </w:tr>
      <w:tr w:rsidR="00A706D2">
        <w:trPr>
          <w:cantSplit/>
        </w:trPr>
        <w:tc>
          <w:tcPr>
            <w:tcW w:w="1418" w:type="dxa"/>
            <w:tcBorders>
              <w:top w:val="single" w:sz="6"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rPr>
                <w:b/>
                <w:bCs/>
                <w:sz w:val="16"/>
              </w:rPr>
            </w:pPr>
            <w:r>
              <w:rPr>
                <w:b/>
                <w:bCs/>
                <w:sz w:val="16"/>
              </w:rPr>
              <w:t>B1</w:t>
            </w:r>
          </w:p>
        </w:tc>
        <w:tc>
          <w:tcPr>
            <w:tcW w:w="7431"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rPr>
                <w:sz w:val="16"/>
              </w:rPr>
            </w:pPr>
            <w:r>
              <w:rPr>
                <w:sz w:val="16"/>
              </w:rPr>
              <w:t>Establece una zona de validez A-B1; es decir, incluyendo a la corona central.</w:t>
            </w:r>
          </w:p>
        </w:tc>
      </w:tr>
      <w:tr w:rsidR="00A706D2">
        <w:trPr>
          <w:cantSplit/>
        </w:trPr>
        <w:tc>
          <w:tcPr>
            <w:tcW w:w="1418" w:type="dxa"/>
            <w:tcBorders>
              <w:top w:val="single" w:sz="6"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rPr>
                <w:b/>
                <w:bCs/>
                <w:sz w:val="16"/>
              </w:rPr>
            </w:pPr>
            <w:proofErr w:type="spellStart"/>
            <w:r>
              <w:rPr>
                <w:b/>
                <w:bCs/>
                <w:sz w:val="16"/>
              </w:rPr>
              <w:t>Interzonales</w:t>
            </w:r>
            <w:proofErr w:type="spellEnd"/>
            <w:r>
              <w:rPr>
                <w:b/>
                <w:bCs/>
                <w:sz w:val="16"/>
              </w:rPr>
              <w:t xml:space="preserve"> (B1-B2, B2-B3, etc.)</w:t>
            </w:r>
          </w:p>
        </w:tc>
        <w:tc>
          <w:tcPr>
            <w:tcW w:w="7431"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pPr>
            <w:r>
              <w:rPr>
                <w:sz w:val="16"/>
              </w:rPr>
              <w:t>Establece una zona de validez  que  incluye a las zonas referenciadas.</w:t>
            </w:r>
          </w:p>
        </w:tc>
      </w:tr>
      <w:tr w:rsidR="00A706D2">
        <w:trPr>
          <w:cantSplit/>
        </w:trPr>
        <w:tc>
          <w:tcPr>
            <w:tcW w:w="1418" w:type="dxa"/>
            <w:tcBorders>
              <w:top w:val="single" w:sz="6"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rPr>
                <w:b/>
                <w:bCs/>
                <w:sz w:val="16"/>
              </w:rPr>
            </w:pPr>
            <w:r>
              <w:rPr>
                <w:b/>
                <w:bCs/>
                <w:sz w:val="16"/>
              </w:rPr>
              <w:t>B2</w:t>
            </w:r>
          </w:p>
        </w:tc>
        <w:tc>
          <w:tcPr>
            <w:tcW w:w="7431"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rPr>
                <w:sz w:val="16"/>
              </w:rPr>
            </w:pPr>
            <w:r>
              <w:rPr>
                <w:sz w:val="16"/>
              </w:rPr>
              <w:t>Establece una zona de validez A-B2; es decir, incluyendo a la corona central y la corona B1 anterior</w:t>
            </w:r>
          </w:p>
        </w:tc>
      </w:tr>
      <w:tr w:rsidR="00A706D2">
        <w:trPr>
          <w:cantSplit/>
        </w:trPr>
        <w:tc>
          <w:tcPr>
            <w:tcW w:w="1418" w:type="dxa"/>
            <w:tcBorders>
              <w:top w:val="single" w:sz="6"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rPr>
                <w:b/>
                <w:bCs/>
                <w:sz w:val="16"/>
              </w:rPr>
            </w:pPr>
            <w:r>
              <w:rPr>
                <w:b/>
                <w:bCs/>
                <w:sz w:val="16"/>
              </w:rPr>
              <w:t>B3</w:t>
            </w:r>
          </w:p>
        </w:tc>
        <w:tc>
          <w:tcPr>
            <w:tcW w:w="7431"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rPr>
                <w:sz w:val="16"/>
              </w:rPr>
            </w:pPr>
            <w:r>
              <w:rPr>
                <w:sz w:val="16"/>
              </w:rPr>
              <w:t>Zona de validez A-B3</w:t>
            </w:r>
          </w:p>
        </w:tc>
      </w:tr>
      <w:tr w:rsidR="00A706D2">
        <w:trPr>
          <w:cantSplit/>
        </w:trPr>
        <w:tc>
          <w:tcPr>
            <w:tcW w:w="1418" w:type="dxa"/>
            <w:tcBorders>
              <w:top w:val="single" w:sz="6"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rPr>
                <w:b/>
                <w:bCs/>
                <w:sz w:val="16"/>
              </w:rPr>
            </w:pPr>
            <w:r>
              <w:rPr>
                <w:b/>
                <w:bCs/>
                <w:sz w:val="16"/>
              </w:rPr>
              <w:t>C1</w:t>
            </w:r>
          </w:p>
        </w:tc>
        <w:tc>
          <w:tcPr>
            <w:tcW w:w="7431"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rPr>
                <w:sz w:val="16"/>
              </w:rPr>
            </w:pPr>
            <w:r>
              <w:rPr>
                <w:sz w:val="16"/>
              </w:rPr>
              <w:t>Zona de validez A-C1</w:t>
            </w:r>
          </w:p>
        </w:tc>
      </w:tr>
      <w:tr w:rsidR="00A706D2">
        <w:trPr>
          <w:cantSplit/>
        </w:trPr>
        <w:tc>
          <w:tcPr>
            <w:tcW w:w="1418" w:type="dxa"/>
            <w:tcBorders>
              <w:top w:val="single" w:sz="6"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rPr>
                <w:b/>
                <w:bCs/>
                <w:sz w:val="16"/>
              </w:rPr>
            </w:pPr>
            <w:r>
              <w:rPr>
                <w:b/>
                <w:bCs/>
                <w:sz w:val="16"/>
              </w:rPr>
              <w:t>C2</w:t>
            </w:r>
          </w:p>
        </w:tc>
        <w:tc>
          <w:tcPr>
            <w:tcW w:w="7431"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rPr>
                <w:sz w:val="16"/>
              </w:rPr>
            </w:pPr>
            <w:r>
              <w:rPr>
                <w:sz w:val="16"/>
              </w:rPr>
              <w:t>Zona de validez A-C2</w:t>
            </w:r>
          </w:p>
        </w:tc>
      </w:tr>
      <w:tr w:rsidR="00A706D2">
        <w:trPr>
          <w:cantSplit/>
        </w:trPr>
        <w:tc>
          <w:tcPr>
            <w:tcW w:w="1418" w:type="dxa"/>
            <w:tcBorders>
              <w:top w:val="single" w:sz="6"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rPr>
                <w:b/>
                <w:bCs/>
                <w:sz w:val="16"/>
              </w:rPr>
            </w:pPr>
            <w:r>
              <w:rPr>
                <w:b/>
                <w:bCs/>
                <w:sz w:val="16"/>
              </w:rPr>
              <w:t>E1</w:t>
            </w:r>
          </w:p>
        </w:tc>
        <w:tc>
          <w:tcPr>
            <w:tcW w:w="7431" w:type="dxa"/>
            <w:vMerge w:val="restart"/>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rPr>
                <w:sz w:val="16"/>
                <w:lang w:val="pt-BR"/>
              </w:rPr>
            </w:pPr>
            <w:r>
              <w:rPr>
                <w:sz w:val="16"/>
                <w:lang w:val="pt-BR"/>
              </w:rPr>
              <w:t>Zona de validez A-E1</w:t>
            </w:r>
          </w:p>
          <w:p w:rsidR="00A706D2" w:rsidRDefault="00452224">
            <w:pPr>
              <w:pStyle w:val="Standard"/>
              <w:spacing w:before="20" w:after="20" w:line="264" w:lineRule="auto"/>
              <w:rPr>
                <w:sz w:val="16"/>
                <w:lang w:val="pt-BR"/>
              </w:rPr>
            </w:pPr>
            <w:r>
              <w:rPr>
                <w:sz w:val="16"/>
                <w:lang w:val="pt-BR"/>
              </w:rPr>
              <w:t>Zona de validez A-E2</w:t>
            </w:r>
          </w:p>
          <w:p w:rsidR="00A706D2" w:rsidRDefault="00452224">
            <w:pPr>
              <w:pStyle w:val="Standard"/>
              <w:spacing w:before="20" w:after="20" w:line="264" w:lineRule="auto"/>
              <w:ind w:left="63"/>
            </w:pPr>
            <w:r>
              <w:rPr>
                <w:sz w:val="16"/>
              </w:rPr>
              <w:t>Estas zonas se encuentran fuera de la Comunidad de Madrid y se han creado en el marco de un convenio con la Comunidad de Castilla La Mancha</w:t>
            </w:r>
          </w:p>
        </w:tc>
      </w:tr>
      <w:tr w:rsidR="00A706D2">
        <w:trPr>
          <w:cantSplit/>
        </w:trPr>
        <w:tc>
          <w:tcPr>
            <w:tcW w:w="1418" w:type="dxa"/>
            <w:tcBorders>
              <w:top w:val="single" w:sz="6" w:space="0" w:color="000000"/>
              <w:left w:val="single" w:sz="12" w:space="0" w:color="000000"/>
              <w:bottom w:val="single" w:sz="12"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rPr>
                <w:b/>
                <w:bCs/>
                <w:sz w:val="16"/>
              </w:rPr>
            </w:pPr>
            <w:r>
              <w:rPr>
                <w:b/>
                <w:bCs/>
                <w:sz w:val="16"/>
              </w:rPr>
              <w:t>E2</w:t>
            </w:r>
          </w:p>
        </w:tc>
        <w:tc>
          <w:tcPr>
            <w:tcW w:w="7431" w:type="dxa"/>
            <w:vMerge/>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A706D2"/>
        </w:tc>
      </w:tr>
    </w:tbl>
    <w:p w:rsidR="00A706D2" w:rsidRDefault="00452224">
      <w:pPr>
        <w:pStyle w:val="Descripcin1"/>
      </w:pPr>
      <w:bookmarkStart w:id="14" w:name="__RefHeading___Toc336327939"/>
      <w:r>
        <w:t xml:space="preserve">Tabla 1: </w:t>
      </w:r>
      <w:r>
        <w:rPr>
          <w:b w:val="0"/>
          <w:i/>
        </w:rPr>
        <w:t>Zonas Tarifarias</w:t>
      </w:r>
    </w:p>
    <w:p w:rsidR="00A706D2" w:rsidRDefault="00452224">
      <w:pPr>
        <w:pStyle w:val="Standard"/>
      </w:pPr>
      <w:r>
        <w:t>No se prevén cambios en las zonas tarifarias durante el periodo de vigencia del contrato, aunque no se descarta su modificación, en cuyo caso, el adjudicatario vendrá obligado a realizar los cambios precisos para su aplicación.</w:t>
      </w:r>
    </w:p>
    <w:p w:rsidR="00A706D2" w:rsidRDefault="00452224" w:rsidP="00E5741F">
      <w:pPr>
        <w:pStyle w:val="Ttulo3"/>
        <w:ind w:left="1701" w:hanging="850"/>
      </w:pPr>
      <w:bookmarkStart w:id="15" w:name="__RefHeading___Toc336327955"/>
      <w:bookmarkStart w:id="16" w:name="_Toc465242393"/>
      <w:r>
        <w:t>Tipos de títulos</w:t>
      </w:r>
      <w:bookmarkEnd w:id="15"/>
      <w:bookmarkEnd w:id="16"/>
    </w:p>
    <w:p w:rsidR="00A706D2" w:rsidRDefault="00452224">
      <w:pPr>
        <w:pStyle w:val="Standard"/>
      </w:pPr>
      <w:r>
        <w:t>Aunque todo el sistema tarifario de la Comunidad de Madrid está regulado por el CRTM, los operadores de transporte pueden emitir productos tarifarios propios, con las tarifas y reglas de uso determinadas por el CRTM. Por otra parte, Renfe Cercanías emite sus propios títulos al margen del CRTM, quien no tiene las competencias al respecto, si bien existe un acuerdo entre ambas instituciones para la utilización en los servicios de Cercanías de los abonos de transporte. En cualquier caso, no se descarta la posibilidad de que a lo largo de la vigencia del contrato se pueda llegar a los acuerdos oportunos para incorporar la carga de los títulos propios de Renfe en la Tarjeta Transporte Público (TTP) del CRTM.</w:t>
      </w:r>
    </w:p>
    <w:p w:rsidR="00A706D2" w:rsidRDefault="00452224">
      <w:pPr>
        <w:pStyle w:val="Standard"/>
      </w:pPr>
      <w:r>
        <w:t>Atendiendo al emisor, existen los siguientes tipos de productos tarifarios, todos de venta anticipada:</w:t>
      </w:r>
    </w:p>
    <w:p w:rsidR="00A706D2" w:rsidRDefault="00452224">
      <w:pPr>
        <w:pStyle w:val="Vietas"/>
        <w:ind w:left="360"/>
      </w:pPr>
      <w:r>
        <w:t>Productos tarifarios multimodales, emitidos por el CRTM:</w:t>
      </w:r>
    </w:p>
    <w:p w:rsidR="00A706D2" w:rsidRDefault="00452224">
      <w:pPr>
        <w:pStyle w:val="Vietas"/>
        <w:numPr>
          <w:ilvl w:val="1"/>
          <w:numId w:val="11"/>
        </w:numPr>
      </w:pPr>
      <w:r>
        <w:t>Abonos de Transporte 30 días y anual.</w:t>
      </w:r>
    </w:p>
    <w:p w:rsidR="00A706D2" w:rsidRDefault="00452224">
      <w:pPr>
        <w:pStyle w:val="Vietas"/>
        <w:numPr>
          <w:ilvl w:val="1"/>
          <w:numId w:val="11"/>
        </w:numPr>
      </w:pPr>
      <w:r>
        <w:t xml:space="preserve">Billete de 10 viajes </w:t>
      </w:r>
      <w:proofErr w:type="spellStart"/>
      <w:r>
        <w:t>Metrobús</w:t>
      </w:r>
      <w:proofErr w:type="spellEnd"/>
      <w:r>
        <w:t xml:space="preserve"> y </w:t>
      </w:r>
      <w:proofErr w:type="spellStart"/>
      <w:r>
        <w:t>Bonobuses</w:t>
      </w:r>
      <w:proofErr w:type="spellEnd"/>
      <w:r>
        <w:t xml:space="preserve"> Unificados de los operadores de transporte urbano e interurbano por carretera.</w:t>
      </w:r>
    </w:p>
    <w:p w:rsidR="00A706D2" w:rsidRDefault="00452224">
      <w:pPr>
        <w:pStyle w:val="Vietas"/>
        <w:numPr>
          <w:ilvl w:val="1"/>
          <w:numId w:val="11"/>
        </w:numPr>
      </w:pPr>
      <w:r>
        <w:t>Billete turístico 1, 2, 3, 5 o 7 días.</w:t>
      </w:r>
    </w:p>
    <w:p w:rsidR="00A706D2" w:rsidRDefault="00452224">
      <w:pPr>
        <w:pStyle w:val="Vietas"/>
        <w:numPr>
          <w:ilvl w:val="1"/>
          <w:numId w:val="11"/>
        </w:numPr>
      </w:pPr>
      <w:r>
        <w:t>Billete sencillo combinado de Metro de Madrid, Metros Ligeros de Madrid, Metro Ligero Oeste y TFM.</w:t>
      </w:r>
    </w:p>
    <w:p w:rsidR="00A706D2" w:rsidRDefault="00452224">
      <w:pPr>
        <w:pStyle w:val="Vietas"/>
        <w:numPr>
          <w:ilvl w:val="1"/>
          <w:numId w:val="11"/>
        </w:numPr>
      </w:pPr>
      <w:r>
        <w:lastRenderedPageBreak/>
        <w:t>Billete de 10 viajes combinado de Metro de Madrid, Metros Ligeros de Madrid, Metro Ligero Oeste y TFM.</w:t>
      </w:r>
    </w:p>
    <w:p w:rsidR="00A706D2" w:rsidRDefault="00452224">
      <w:pPr>
        <w:pStyle w:val="Vietas"/>
        <w:numPr>
          <w:ilvl w:val="1"/>
          <w:numId w:val="11"/>
        </w:numPr>
      </w:pPr>
      <w:r>
        <w:t>Tarjeta Azul.</w:t>
      </w:r>
    </w:p>
    <w:p w:rsidR="00A706D2" w:rsidRDefault="00452224">
      <w:pPr>
        <w:pStyle w:val="Vietas"/>
        <w:ind w:left="360"/>
      </w:pPr>
      <w:r>
        <w:t>Productos tarifarios emitidos por un operador, válidos únicamente en las líneas en las que dicho operador presta su servicio:</w:t>
      </w:r>
    </w:p>
    <w:p w:rsidR="00A706D2" w:rsidRDefault="00452224">
      <w:pPr>
        <w:pStyle w:val="Vietas"/>
        <w:numPr>
          <w:ilvl w:val="1"/>
          <w:numId w:val="11"/>
        </w:numPr>
      </w:pPr>
      <w:r>
        <w:t>Metro de Madrid, TFM y Tranvía de Parla.</w:t>
      </w:r>
    </w:p>
    <w:p w:rsidR="00A706D2" w:rsidRDefault="00452224">
      <w:pPr>
        <w:pStyle w:val="Vietas"/>
        <w:numPr>
          <w:ilvl w:val="2"/>
          <w:numId w:val="11"/>
        </w:numPr>
      </w:pPr>
      <w:r>
        <w:t xml:space="preserve">Billete de 10 Viajes de </w:t>
      </w:r>
      <w:proofErr w:type="spellStart"/>
      <w:r>
        <w:t>MetroNorte</w:t>
      </w:r>
      <w:proofErr w:type="spellEnd"/>
      <w:r>
        <w:t>,</w:t>
      </w:r>
    </w:p>
    <w:p w:rsidR="00A706D2" w:rsidRDefault="00452224">
      <w:pPr>
        <w:pStyle w:val="Vietas"/>
        <w:numPr>
          <w:ilvl w:val="2"/>
          <w:numId w:val="11"/>
        </w:numPr>
      </w:pPr>
      <w:r>
        <w:t xml:space="preserve">Billete de 10 Viajes de </w:t>
      </w:r>
      <w:proofErr w:type="spellStart"/>
      <w:r>
        <w:t>MetroSur</w:t>
      </w:r>
      <w:proofErr w:type="spellEnd"/>
      <w:r>
        <w:t>,</w:t>
      </w:r>
    </w:p>
    <w:p w:rsidR="00A706D2" w:rsidRDefault="00452224">
      <w:pPr>
        <w:pStyle w:val="Vietas"/>
        <w:numPr>
          <w:ilvl w:val="2"/>
          <w:numId w:val="11"/>
        </w:numPr>
      </w:pPr>
      <w:r>
        <w:t xml:space="preserve">Billete de 10 Viajes de </w:t>
      </w:r>
      <w:proofErr w:type="spellStart"/>
      <w:r>
        <w:t>MetroEste</w:t>
      </w:r>
      <w:proofErr w:type="spellEnd"/>
      <w:r>
        <w:t>.</w:t>
      </w:r>
    </w:p>
    <w:p w:rsidR="00A706D2" w:rsidRDefault="00452224">
      <w:pPr>
        <w:pStyle w:val="Vietas"/>
        <w:numPr>
          <w:ilvl w:val="2"/>
          <w:numId w:val="11"/>
        </w:numPr>
      </w:pPr>
      <w:r>
        <w:t>Billete de 10 Viajes de Metro Ligero Oeste</w:t>
      </w:r>
    </w:p>
    <w:p w:rsidR="00A706D2" w:rsidRDefault="00452224">
      <w:pPr>
        <w:pStyle w:val="Vietas"/>
        <w:numPr>
          <w:ilvl w:val="2"/>
          <w:numId w:val="11"/>
        </w:numPr>
      </w:pPr>
      <w:r>
        <w:t>Billete de 10 viajes TFM.</w:t>
      </w:r>
    </w:p>
    <w:p w:rsidR="00A706D2" w:rsidRDefault="00452224">
      <w:pPr>
        <w:pStyle w:val="Vietas"/>
        <w:numPr>
          <w:ilvl w:val="2"/>
          <w:numId w:val="11"/>
        </w:numPr>
      </w:pPr>
      <w:r>
        <w:t>Billete de 10 Viajes de Tranvía de Parla.</w:t>
      </w:r>
    </w:p>
    <w:p w:rsidR="00A706D2" w:rsidRDefault="00452224">
      <w:pPr>
        <w:pStyle w:val="Vietas"/>
        <w:numPr>
          <w:ilvl w:val="1"/>
          <w:numId w:val="11"/>
        </w:numPr>
      </w:pPr>
      <w:r>
        <w:t>RENFE Cercanías.</w:t>
      </w:r>
    </w:p>
    <w:p w:rsidR="00A706D2" w:rsidRDefault="00452224">
      <w:pPr>
        <w:pStyle w:val="Vietas"/>
        <w:numPr>
          <w:ilvl w:val="2"/>
          <w:numId w:val="11"/>
        </w:numPr>
      </w:pPr>
      <w:r>
        <w:t xml:space="preserve">Billete de 10 viajes </w:t>
      </w:r>
      <w:proofErr w:type="spellStart"/>
      <w:r>
        <w:t>Bonotrén</w:t>
      </w:r>
      <w:proofErr w:type="spellEnd"/>
      <w:r>
        <w:t>.</w:t>
      </w:r>
    </w:p>
    <w:p w:rsidR="00A706D2" w:rsidRDefault="00452224">
      <w:pPr>
        <w:pStyle w:val="Vietas"/>
        <w:numPr>
          <w:ilvl w:val="2"/>
          <w:numId w:val="11"/>
        </w:numPr>
      </w:pPr>
      <w:r>
        <w:t>Abono mensual.</w:t>
      </w:r>
    </w:p>
    <w:p w:rsidR="00A706D2" w:rsidRDefault="00452224">
      <w:pPr>
        <w:pStyle w:val="Vietas"/>
        <w:numPr>
          <w:ilvl w:val="2"/>
          <w:numId w:val="11"/>
        </w:numPr>
      </w:pPr>
      <w:r>
        <w:t>Billete de Ida y Regreso.</w:t>
      </w:r>
    </w:p>
    <w:p w:rsidR="00A706D2" w:rsidRDefault="00452224">
      <w:pPr>
        <w:pStyle w:val="Vietas"/>
        <w:numPr>
          <w:ilvl w:val="2"/>
          <w:numId w:val="11"/>
        </w:numPr>
      </w:pPr>
      <w:r>
        <w:t>Tarjeta Dorada.</w:t>
      </w:r>
    </w:p>
    <w:p w:rsidR="00A706D2" w:rsidRDefault="00452224">
      <w:pPr>
        <w:pStyle w:val="Vietas"/>
        <w:numPr>
          <w:ilvl w:val="2"/>
          <w:numId w:val="11"/>
        </w:numPr>
      </w:pPr>
      <w:r>
        <w:t>Tarjeta Tour.</w:t>
      </w:r>
    </w:p>
    <w:p w:rsidR="00A706D2" w:rsidRDefault="00452224">
      <w:pPr>
        <w:pStyle w:val="Vietas"/>
        <w:numPr>
          <w:ilvl w:val="2"/>
          <w:numId w:val="11"/>
        </w:numPr>
      </w:pPr>
      <w:r>
        <w:t>Abono Trimestral Universitario.</w:t>
      </w:r>
    </w:p>
    <w:p w:rsidR="00A706D2" w:rsidRDefault="00452224">
      <w:pPr>
        <w:pStyle w:val="Standard"/>
      </w:pPr>
      <w:r>
        <w:t>Todos los operadores admiten, además, en su caso, de los títulos propios, los títulos multimodales emitidos por el CRTM en la zona de validez correspondiente. También emiten un billete sencillo de adquisición en el momento de su utilización, válido para un solo viaje.</w:t>
      </w:r>
    </w:p>
    <w:p w:rsidR="00A706D2" w:rsidRDefault="00452224">
      <w:pPr>
        <w:pStyle w:val="Standard"/>
      </w:pPr>
      <w:r>
        <w:t>Los títulos de transporte susceptibles de ser cargados en los diferentes tipos de tarjetas son los descritos anteriormente, además de los billetes sencillos de Metro de Madrid. Se exceptúan los títulos propios de Renfe Cercanías, como se ha indicado anteriormente. No obstante, no se descarta la emisión de nuevos títulos generales o específicos, en cuyo caso el adjudicatario vendrá obligado a introducir las modificaciones oportunas en el software de carga.</w:t>
      </w:r>
    </w:p>
    <w:p w:rsidR="00A706D2" w:rsidRDefault="00452224" w:rsidP="000F7712">
      <w:pPr>
        <w:pStyle w:val="Ttulo3"/>
        <w:ind w:left="1701" w:hanging="850"/>
      </w:pPr>
      <w:bookmarkStart w:id="17" w:name="__RefHeading___Toc336327956"/>
      <w:bookmarkStart w:id="18" w:name="_Toc465242394"/>
      <w:r>
        <w:t>Perfiles de usuario</w:t>
      </w:r>
      <w:bookmarkEnd w:id="17"/>
      <w:bookmarkEnd w:id="18"/>
    </w:p>
    <w:p w:rsidR="00A706D2" w:rsidRDefault="00452224">
      <w:pPr>
        <w:pStyle w:val="Standard"/>
      </w:pPr>
      <w:r>
        <w:t>Los perfiles de usuario describen un perfil del titular que se utiliza para permitir descuentos basados en grupos de edad o, en su caso, otras categorías sociales. Los descuentos se aplican en productos tarifarios específicos.</w:t>
      </w:r>
    </w:p>
    <w:p w:rsidR="00A706D2" w:rsidRDefault="00452224">
      <w:pPr>
        <w:pStyle w:val="Standard"/>
        <w:rPr>
          <w:rFonts w:eastAsia="Arial Unicode MS"/>
        </w:rPr>
      </w:pPr>
      <w:r>
        <w:t>Para los abonos de transporte, títulos de transporte personales emitidos por el CRTM, e</w:t>
      </w:r>
      <w:r>
        <w:rPr>
          <w:rFonts w:eastAsia="Arial Unicode MS"/>
        </w:rPr>
        <w:t xml:space="preserve">xisten tres perfiles de usuario, que se definen en función de la </w:t>
      </w:r>
      <w:r>
        <w:rPr>
          <w:rFonts w:eastAsia="Arial Unicode MS"/>
          <w:b/>
          <w:bCs/>
        </w:rPr>
        <w:t>edad</w:t>
      </w:r>
      <w:r>
        <w:rPr>
          <w:rFonts w:eastAsia="Arial Unicode MS"/>
        </w:rPr>
        <w:t>:</w:t>
      </w:r>
    </w:p>
    <w:p w:rsidR="009C1502" w:rsidRDefault="009C1502">
      <w:pPr>
        <w:suppressAutoHyphens w:val="0"/>
        <w:rPr>
          <w:rFonts w:ascii="Tahoma" w:eastAsia="Arial Unicode MS" w:hAnsi="Tahoma" w:cs="Tahoma"/>
          <w:sz w:val="20"/>
          <w:szCs w:val="20"/>
          <w:lang w:bidi="ar-SA"/>
        </w:rPr>
      </w:pPr>
      <w:r>
        <w:rPr>
          <w:rFonts w:eastAsia="Arial Unicode MS"/>
        </w:rPr>
        <w:br w:type="page"/>
      </w:r>
    </w:p>
    <w:p w:rsidR="009C1502" w:rsidRDefault="009C1502">
      <w:pPr>
        <w:pStyle w:val="Standard"/>
      </w:pPr>
    </w:p>
    <w:tbl>
      <w:tblPr>
        <w:tblW w:w="9563" w:type="dxa"/>
        <w:tblInd w:w="-100" w:type="dxa"/>
        <w:tblLayout w:type="fixed"/>
        <w:tblCellMar>
          <w:left w:w="10" w:type="dxa"/>
          <w:right w:w="10" w:type="dxa"/>
        </w:tblCellMar>
        <w:tblLook w:val="0000" w:firstRow="0" w:lastRow="0" w:firstColumn="0" w:lastColumn="0" w:noHBand="0" w:noVBand="0"/>
      </w:tblPr>
      <w:tblGrid>
        <w:gridCol w:w="3998"/>
        <w:gridCol w:w="5565"/>
      </w:tblGrid>
      <w:tr w:rsidR="00A706D2" w:rsidTr="00B71B43">
        <w:tc>
          <w:tcPr>
            <w:tcW w:w="3998" w:type="dxa"/>
            <w:tcBorders>
              <w:top w:val="single" w:sz="12" w:space="0" w:color="000000"/>
              <w:left w:val="single" w:sz="12" w:space="0" w:color="000000"/>
              <w:bottom w:val="single" w:sz="6"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jc w:val="center"/>
              <w:rPr>
                <w:rFonts w:eastAsia="Arial Unicode MS"/>
                <w:b/>
                <w:bCs/>
              </w:rPr>
            </w:pPr>
            <w:r>
              <w:rPr>
                <w:rFonts w:eastAsia="Arial Unicode MS"/>
                <w:b/>
                <w:bCs/>
              </w:rPr>
              <w:t>Perfil</w:t>
            </w:r>
          </w:p>
        </w:tc>
        <w:tc>
          <w:tcPr>
            <w:tcW w:w="5565" w:type="dxa"/>
            <w:tcBorders>
              <w:top w:val="single" w:sz="12" w:space="0" w:color="000000"/>
              <w:left w:val="single" w:sz="6" w:space="0" w:color="000000"/>
              <w:bottom w:val="single" w:sz="6" w:space="0" w:color="000000"/>
              <w:right w:val="single" w:sz="12" w:space="0" w:color="000000"/>
            </w:tcBorders>
            <w:shd w:val="clear" w:color="auto" w:fill="FFFF99"/>
            <w:tcMar>
              <w:top w:w="0" w:type="dxa"/>
              <w:left w:w="70" w:type="dxa"/>
              <w:bottom w:w="0" w:type="dxa"/>
              <w:right w:w="70" w:type="dxa"/>
            </w:tcMar>
          </w:tcPr>
          <w:p w:rsidR="00A706D2" w:rsidRDefault="00452224">
            <w:pPr>
              <w:pStyle w:val="Standard"/>
              <w:spacing w:before="20" w:after="20" w:line="264" w:lineRule="auto"/>
              <w:jc w:val="center"/>
            </w:pPr>
            <w:r>
              <w:rPr>
                <w:rFonts w:eastAsia="Arial Unicode MS"/>
                <w:b/>
                <w:bCs/>
              </w:rPr>
              <w:t>Requisito</w:t>
            </w:r>
          </w:p>
        </w:tc>
      </w:tr>
      <w:tr w:rsidR="00A706D2" w:rsidTr="00B71B43">
        <w:tc>
          <w:tcPr>
            <w:tcW w:w="3998" w:type="dxa"/>
            <w:tcBorders>
              <w:top w:val="single" w:sz="6" w:space="0" w:color="000000"/>
              <w:left w:val="single" w:sz="12" w:space="0" w:color="000000"/>
              <w:bottom w:val="single" w:sz="6"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jc w:val="left"/>
            </w:pPr>
            <w:r>
              <w:rPr>
                <w:rFonts w:eastAsia="Arial Unicode MS"/>
              </w:rPr>
              <w:t xml:space="preserve">Usuario </w:t>
            </w:r>
            <w:r>
              <w:rPr>
                <w:rFonts w:eastAsia="Arial Unicode MS"/>
                <w:b/>
                <w:bCs/>
              </w:rPr>
              <w:t>JOVEN</w:t>
            </w:r>
          </w:p>
        </w:tc>
        <w:tc>
          <w:tcPr>
            <w:tcW w:w="556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DF5A8A" w:rsidP="00DF5A8A">
            <w:pPr>
              <w:pStyle w:val="Standard"/>
              <w:spacing w:before="20" w:after="20" w:line="264" w:lineRule="auto"/>
            </w:pPr>
            <w:r>
              <w:rPr>
                <w:rFonts w:eastAsia="Arial Unicode MS"/>
              </w:rPr>
              <w:t>Desde los 7 años h</w:t>
            </w:r>
            <w:r w:rsidR="00452224">
              <w:rPr>
                <w:rFonts w:eastAsia="Arial Unicode MS"/>
              </w:rPr>
              <w:t>asta el día en que cumple los 26 años</w:t>
            </w:r>
          </w:p>
        </w:tc>
      </w:tr>
      <w:tr w:rsidR="00A706D2" w:rsidTr="00B71B43">
        <w:tc>
          <w:tcPr>
            <w:tcW w:w="3998" w:type="dxa"/>
            <w:tcBorders>
              <w:top w:val="single" w:sz="6" w:space="0" w:color="000000"/>
              <w:left w:val="single" w:sz="12" w:space="0" w:color="000000"/>
              <w:bottom w:val="single" w:sz="6"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jc w:val="left"/>
            </w:pPr>
            <w:r>
              <w:rPr>
                <w:rFonts w:eastAsia="Arial Unicode MS"/>
              </w:rPr>
              <w:t xml:space="preserve">Usuario </w:t>
            </w:r>
            <w:r>
              <w:rPr>
                <w:rFonts w:eastAsia="Arial Unicode MS"/>
                <w:b/>
                <w:bCs/>
              </w:rPr>
              <w:t>NORMAL</w:t>
            </w:r>
          </w:p>
        </w:tc>
        <w:tc>
          <w:tcPr>
            <w:tcW w:w="556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pPr>
            <w:r>
              <w:rPr>
                <w:rFonts w:eastAsia="Arial Unicode MS"/>
              </w:rPr>
              <w:t>Entre 26 y 64 años</w:t>
            </w:r>
          </w:p>
        </w:tc>
      </w:tr>
      <w:tr w:rsidR="00A706D2" w:rsidTr="00B71B43">
        <w:tc>
          <w:tcPr>
            <w:tcW w:w="3998" w:type="dxa"/>
            <w:tcBorders>
              <w:top w:val="single" w:sz="6" w:space="0" w:color="000000"/>
              <w:left w:val="single" w:sz="12" w:space="0" w:color="000000"/>
              <w:bottom w:val="single" w:sz="6"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jc w:val="left"/>
            </w:pPr>
            <w:r>
              <w:rPr>
                <w:rFonts w:eastAsia="Arial Unicode MS"/>
              </w:rPr>
              <w:t xml:space="preserve">Usuario </w:t>
            </w:r>
            <w:r>
              <w:rPr>
                <w:rFonts w:eastAsia="Arial Unicode MS"/>
                <w:b/>
              </w:rPr>
              <w:t>TERCERA</w:t>
            </w:r>
            <w:r>
              <w:rPr>
                <w:rFonts w:eastAsia="Arial Unicode MS"/>
                <w:b/>
                <w:bCs/>
              </w:rPr>
              <w:t xml:space="preserve"> EDAD</w:t>
            </w:r>
          </w:p>
        </w:tc>
        <w:tc>
          <w:tcPr>
            <w:tcW w:w="556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keepNext/>
              <w:spacing w:before="20" w:after="20" w:line="264" w:lineRule="auto"/>
              <w:rPr>
                <w:rFonts w:eastAsia="Arial Unicode MS"/>
              </w:rPr>
            </w:pPr>
            <w:r>
              <w:rPr>
                <w:rFonts w:eastAsia="Arial Unicode MS"/>
              </w:rPr>
              <w:t>65 años en adelante</w:t>
            </w:r>
          </w:p>
        </w:tc>
      </w:tr>
      <w:tr w:rsidR="00A706D2" w:rsidTr="00B71B43">
        <w:tc>
          <w:tcPr>
            <w:tcW w:w="3998" w:type="dxa"/>
            <w:tcBorders>
              <w:top w:val="single" w:sz="6" w:space="0" w:color="000000"/>
              <w:left w:val="single" w:sz="12" w:space="0" w:color="000000"/>
              <w:bottom w:val="single" w:sz="6"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jc w:val="left"/>
            </w:pPr>
            <w:r>
              <w:rPr>
                <w:rFonts w:eastAsia="Arial Unicode MS"/>
              </w:rPr>
              <w:t xml:space="preserve">Usuario </w:t>
            </w:r>
            <w:r>
              <w:rPr>
                <w:rFonts w:eastAsia="Arial Unicode MS"/>
                <w:b/>
              </w:rPr>
              <w:t>Familia Numerosa Categoría GENERAL</w:t>
            </w:r>
          </w:p>
        </w:tc>
        <w:tc>
          <w:tcPr>
            <w:tcW w:w="556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keepNext/>
              <w:spacing w:before="20" w:after="20" w:line="264" w:lineRule="auto"/>
              <w:rPr>
                <w:rFonts w:eastAsia="Arial Unicode MS"/>
              </w:rPr>
            </w:pPr>
            <w:r>
              <w:rPr>
                <w:rFonts w:eastAsia="Arial Unicode MS"/>
              </w:rPr>
              <w:t>De acuerdo a condiciones establecidas legalmente</w:t>
            </w:r>
          </w:p>
        </w:tc>
      </w:tr>
      <w:tr w:rsidR="00A706D2" w:rsidTr="00B71B43">
        <w:tc>
          <w:tcPr>
            <w:tcW w:w="3998" w:type="dxa"/>
            <w:tcBorders>
              <w:top w:val="single" w:sz="6" w:space="0" w:color="000000"/>
              <w:left w:val="single" w:sz="12" w:space="0" w:color="000000"/>
              <w:bottom w:val="single" w:sz="6"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jc w:val="left"/>
            </w:pPr>
            <w:r>
              <w:rPr>
                <w:rFonts w:eastAsia="Arial Unicode MS"/>
              </w:rPr>
              <w:t xml:space="preserve">Usuario </w:t>
            </w:r>
            <w:r>
              <w:rPr>
                <w:rFonts w:eastAsia="Arial Unicode MS"/>
                <w:b/>
              </w:rPr>
              <w:t>Familia Numerosa Categoría ESPECIAL</w:t>
            </w:r>
          </w:p>
        </w:tc>
        <w:tc>
          <w:tcPr>
            <w:tcW w:w="556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keepNext/>
              <w:spacing w:before="20" w:after="20" w:line="264" w:lineRule="auto"/>
              <w:rPr>
                <w:rFonts w:eastAsia="Arial Unicode MS"/>
              </w:rPr>
            </w:pPr>
            <w:r>
              <w:rPr>
                <w:rFonts w:eastAsia="Arial Unicode MS"/>
              </w:rPr>
              <w:t>De acuerdo a condiciones establecidas legalmente</w:t>
            </w:r>
          </w:p>
        </w:tc>
      </w:tr>
      <w:tr w:rsidR="00A706D2" w:rsidTr="00B71B43">
        <w:tc>
          <w:tcPr>
            <w:tcW w:w="3998" w:type="dxa"/>
            <w:tcBorders>
              <w:top w:val="single" w:sz="6" w:space="0" w:color="000000"/>
              <w:left w:val="single" w:sz="12" w:space="0" w:color="000000"/>
              <w:bottom w:val="single" w:sz="6"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jc w:val="left"/>
            </w:pPr>
            <w:r>
              <w:rPr>
                <w:rFonts w:eastAsia="Arial Unicode MS"/>
              </w:rPr>
              <w:t xml:space="preserve">Usuario </w:t>
            </w:r>
            <w:r>
              <w:rPr>
                <w:rFonts w:eastAsia="Arial Unicode MS"/>
                <w:b/>
              </w:rPr>
              <w:t>personas con DISCAPACIDAD</w:t>
            </w:r>
          </w:p>
        </w:tc>
        <w:tc>
          <w:tcPr>
            <w:tcW w:w="556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keepNext/>
              <w:spacing w:before="20" w:after="20" w:line="264" w:lineRule="auto"/>
            </w:pPr>
            <w:r>
              <w:rPr>
                <w:rFonts w:eastAsia="Arial Unicode MS"/>
              </w:rPr>
              <w:t xml:space="preserve">Personas con una discapacidad </w:t>
            </w:r>
            <w:r>
              <w:t xml:space="preserve">≥ </w:t>
            </w:r>
            <w:r>
              <w:rPr>
                <w:rFonts w:eastAsia="Arial Unicode MS"/>
              </w:rPr>
              <w:t>65%</w:t>
            </w:r>
          </w:p>
        </w:tc>
      </w:tr>
      <w:tr w:rsidR="00A706D2" w:rsidTr="00B71B43">
        <w:tc>
          <w:tcPr>
            <w:tcW w:w="3998" w:type="dxa"/>
            <w:tcBorders>
              <w:top w:val="single" w:sz="6" w:space="0" w:color="000000"/>
              <w:left w:val="single" w:sz="12" w:space="0" w:color="000000"/>
              <w:bottom w:val="single" w:sz="6"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jc w:val="left"/>
            </w:pPr>
            <w:r>
              <w:rPr>
                <w:rFonts w:eastAsia="Arial Unicode MS"/>
              </w:rPr>
              <w:t xml:space="preserve">Usuario </w:t>
            </w:r>
            <w:r>
              <w:rPr>
                <w:rFonts w:eastAsia="Arial Unicode MS"/>
                <w:b/>
              </w:rPr>
              <w:t>de Tarjeta Azul</w:t>
            </w:r>
          </w:p>
        </w:tc>
        <w:tc>
          <w:tcPr>
            <w:tcW w:w="556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keepNext/>
              <w:spacing w:before="20" w:after="20" w:line="264" w:lineRule="auto"/>
              <w:rPr>
                <w:rFonts w:eastAsia="Arial Unicode MS"/>
              </w:rPr>
            </w:pPr>
            <w:r>
              <w:rPr>
                <w:rFonts w:eastAsia="Arial Unicode MS"/>
              </w:rPr>
              <w:t>Personas mayores de 65 años o discapacitadas empadronadas en Madrid con un determinado nivel de renta</w:t>
            </w:r>
          </w:p>
        </w:tc>
      </w:tr>
      <w:tr w:rsidR="00A706D2" w:rsidTr="00B71B43">
        <w:tc>
          <w:tcPr>
            <w:tcW w:w="3998" w:type="dxa"/>
            <w:tcBorders>
              <w:top w:val="single" w:sz="6" w:space="0" w:color="000000"/>
              <w:left w:val="single" w:sz="12" w:space="0" w:color="000000"/>
              <w:bottom w:val="single" w:sz="12" w:space="0" w:color="000000"/>
            </w:tcBorders>
            <w:shd w:val="clear" w:color="auto" w:fill="auto"/>
            <w:tcMar>
              <w:top w:w="0" w:type="dxa"/>
              <w:left w:w="70" w:type="dxa"/>
              <w:bottom w:w="0" w:type="dxa"/>
              <w:right w:w="70" w:type="dxa"/>
            </w:tcMar>
          </w:tcPr>
          <w:p w:rsidR="00A706D2" w:rsidRDefault="00452224">
            <w:pPr>
              <w:pStyle w:val="Standard"/>
              <w:spacing w:before="20" w:after="20" w:line="264" w:lineRule="auto"/>
              <w:jc w:val="left"/>
            </w:pPr>
            <w:r>
              <w:rPr>
                <w:rFonts w:eastAsia="Arial Unicode MS"/>
              </w:rPr>
              <w:t xml:space="preserve">Usuario </w:t>
            </w:r>
            <w:r>
              <w:rPr>
                <w:rFonts w:eastAsia="Arial Unicode MS"/>
                <w:b/>
              </w:rPr>
              <w:t>PAE</w:t>
            </w:r>
          </w:p>
        </w:tc>
        <w:tc>
          <w:tcPr>
            <w:tcW w:w="5565" w:type="dxa"/>
            <w:tcBorders>
              <w:top w:val="single" w:sz="6" w:space="0" w:color="000000"/>
              <w:left w:val="single" w:sz="6" w:space="0" w:color="000000"/>
              <w:bottom w:val="single" w:sz="12" w:space="0" w:color="000000"/>
              <w:right w:val="single" w:sz="12" w:space="0" w:color="000000"/>
            </w:tcBorders>
            <w:shd w:val="clear" w:color="auto" w:fill="auto"/>
            <w:tcMar>
              <w:top w:w="0" w:type="dxa"/>
              <w:left w:w="70" w:type="dxa"/>
              <w:bottom w:w="0" w:type="dxa"/>
              <w:right w:w="70" w:type="dxa"/>
            </w:tcMar>
          </w:tcPr>
          <w:p w:rsidR="00A706D2" w:rsidRDefault="00452224">
            <w:pPr>
              <w:pStyle w:val="Standard"/>
              <w:keepNext/>
              <w:spacing w:before="20" w:after="20" w:line="264" w:lineRule="auto"/>
              <w:rPr>
                <w:rFonts w:eastAsia="Arial Unicode MS"/>
              </w:rPr>
            </w:pPr>
            <w:r>
              <w:rPr>
                <w:rFonts w:eastAsia="Arial Unicode MS"/>
              </w:rPr>
              <w:t>Usuarios beneficiarios del Programa de Activación para el Empleo</w:t>
            </w:r>
          </w:p>
        </w:tc>
      </w:tr>
    </w:tbl>
    <w:p w:rsidR="00A706D2" w:rsidRDefault="00452224">
      <w:pPr>
        <w:pStyle w:val="Descripcin1"/>
      </w:pPr>
      <w:bookmarkStart w:id="19" w:name="__RefHeading___Toc336327940"/>
      <w:r>
        <w:t xml:space="preserve">Tabla 2: </w:t>
      </w:r>
      <w:r>
        <w:rPr>
          <w:b w:val="0"/>
          <w:i/>
        </w:rPr>
        <w:t>Perfiles</w:t>
      </w:r>
      <w:bookmarkEnd w:id="19"/>
    </w:p>
    <w:p w:rsidR="00A706D2" w:rsidRDefault="00452224">
      <w:pPr>
        <w:pStyle w:val="Standard"/>
      </w:pPr>
      <w:r>
        <w:t>Los billetes turísticos, que son asimismo personales, se comercializan para dos zonas de validez (zona A y zona T, equivalente a la E2) y para dos perfiles de usuario: adulto e infantil (menores de once años).</w:t>
      </w:r>
    </w:p>
    <w:p w:rsidR="00A706D2" w:rsidRDefault="00452224">
      <w:pPr>
        <w:pStyle w:val="Standard"/>
      </w:pPr>
      <w:r>
        <w:t>Por otra parte, existe una Tarjeta de Transporte Público Infantil, para niños de 4, 5 y 6 años de edad, cuya obtención es gratuita y que permite acceder libremente mediante su validación a todos los operadores de transporte.</w:t>
      </w:r>
    </w:p>
    <w:p w:rsidR="00A706D2" w:rsidRDefault="00452224" w:rsidP="000F7712">
      <w:pPr>
        <w:pStyle w:val="Ttulo3"/>
        <w:ind w:left="1418" w:hanging="851"/>
      </w:pPr>
      <w:bookmarkStart w:id="20" w:name="__RefHeading___Toc336327961"/>
      <w:bookmarkStart w:id="21" w:name="_Toc465242395"/>
      <w:r>
        <w:t>Soporte de los títulos</w:t>
      </w:r>
      <w:bookmarkEnd w:id="20"/>
      <w:bookmarkEnd w:id="21"/>
    </w:p>
    <w:p w:rsidR="00A706D2" w:rsidRDefault="00452224">
      <w:pPr>
        <w:pStyle w:val="Standard"/>
      </w:pPr>
      <w:r>
        <w:t xml:space="preserve">Todos los títulos de transporte, salvo los billetes sencillos de los operadores de autobuses y los títulos propios de </w:t>
      </w:r>
      <w:proofErr w:type="gramStart"/>
      <w:r>
        <w:t>Renfe,  estarán</w:t>
      </w:r>
      <w:proofErr w:type="gramEnd"/>
      <w:r>
        <w:t xml:space="preserve"> soportados por tarjetas sin contacto, personales o anónimas, ambas según las especificaciones BIT del CRTM.</w:t>
      </w:r>
    </w:p>
    <w:p w:rsidR="00A706D2" w:rsidRDefault="00452224">
      <w:pPr>
        <w:pStyle w:val="Standard"/>
      </w:pPr>
      <w:r>
        <w:t>En las tarjetas personales figuran impresos los siguientes datos:</w:t>
      </w:r>
    </w:p>
    <w:p w:rsidR="00A706D2" w:rsidRDefault="00452224">
      <w:pPr>
        <w:pStyle w:val="Vietas"/>
        <w:ind w:left="360"/>
      </w:pPr>
      <w:r>
        <w:t>Fotografía del titular.</w:t>
      </w:r>
    </w:p>
    <w:p w:rsidR="00A706D2" w:rsidRDefault="00452224">
      <w:pPr>
        <w:pStyle w:val="Vietas"/>
        <w:ind w:left="360"/>
      </w:pPr>
      <w:r>
        <w:t>Nombre del titular.</w:t>
      </w:r>
    </w:p>
    <w:p w:rsidR="00A706D2" w:rsidRDefault="00452224">
      <w:pPr>
        <w:pStyle w:val="Vietas"/>
        <w:ind w:left="360"/>
      </w:pPr>
      <w:r>
        <w:t>Apellido 1 del titular</w:t>
      </w:r>
    </w:p>
    <w:p w:rsidR="00A706D2" w:rsidRDefault="00452224">
      <w:pPr>
        <w:pStyle w:val="Vietas"/>
        <w:ind w:left="360"/>
      </w:pPr>
      <w:r>
        <w:t>Apellido 2 del titular</w:t>
      </w:r>
    </w:p>
    <w:p w:rsidR="00A706D2" w:rsidRDefault="00452224">
      <w:pPr>
        <w:pStyle w:val="Vietas"/>
        <w:ind w:left="360"/>
      </w:pPr>
      <w:r>
        <w:t>Número del chip</w:t>
      </w:r>
    </w:p>
    <w:p w:rsidR="00A706D2" w:rsidRDefault="00452224">
      <w:pPr>
        <w:pStyle w:val="Vietas"/>
        <w:ind w:left="360"/>
      </w:pPr>
      <w:r>
        <w:t>Lote de fabricación</w:t>
      </w:r>
    </w:p>
    <w:p w:rsidR="00A706D2" w:rsidRDefault="00452224">
      <w:pPr>
        <w:pStyle w:val="Vietas"/>
        <w:ind w:left="360"/>
      </w:pPr>
      <w:r>
        <w:t xml:space="preserve">TTP (número único de la </w:t>
      </w:r>
      <w:r>
        <w:rPr>
          <w:b/>
        </w:rPr>
        <w:t>T</w:t>
      </w:r>
      <w:r>
        <w:t xml:space="preserve">arjeta de </w:t>
      </w:r>
      <w:r>
        <w:rPr>
          <w:b/>
        </w:rPr>
        <w:t>T</w:t>
      </w:r>
      <w:r>
        <w:t xml:space="preserve">ransporte </w:t>
      </w:r>
      <w:r>
        <w:rPr>
          <w:b/>
        </w:rPr>
        <w:t>P</w:t>
      </w:r>
      <w:r>
        <w:t>úblico establecido por el CRTM)</w:t>
      </w:r>
    </w:p>
    <w:p w:rsidR="00A706D2" w:rsidRDefault="00452224">
      <w:pPr>
        <w:pStyle w:val="Vietas"/>
        <w:numPr>
          <w:ilvl w:val="0"/>
          <w:numId w:val="0"/>
        </w:numPr>
        <w:ind w:left="502" w:hanging="360"/>
        <w:jc w:val="left"/>
      </w:pPr>
      <w:r>
        <w:t xml:space="preserve">En las tarjetas anónimas figuran tan solo los tres últimos datos mencionados.  </w:t>
      </w:r>
    </w:p>
    <w:p w:rsidR="00A706D2" w:rsidRDefault="00452224">
      <w:pPr>
        <w:pStyle w:val="Vietas"/>
        <w:numPr>
          <w:ilvl w:val="0"/>
          <w:numId w:val="0"/>
        </w:numPr>
        <w:ind w:left="142" w:hanging="360"/>
      </w:pPr>
      <w:r>
        <w:t>En ambas modalidades de tarjetas, se pueden cargar hasta tres tipos diferentes de títulos, con sus correspondientes recargas, si bien en las tarjetas personales solo uno de ellos puede ser personal.</w:t>
      </w:r>
    </w:p>
    <w:p w:rsidR="00A706D2" w:rsidRDefault="00452224" w:rsidP="000F7712">
      <w:pPr>
        <w:pStyle w:val="Ttulo3"/>
        <w:ind w:left="1701" w:hanging="850"/>
      </w:pPr>
      <w:bookmarkStart w:id="22" w:name="__RefHeading___Toc336327963"/>
      <w:bookmarkStart w:id="23" w:name="_Toc465242396"/>
      <w:r>
        <w:lastRenderedPageBreak/>
        <w:t xml:space="preserve">Estructura </w:t>
      </w:r>
      <w:proofErr w:type="gramStart"/>
      <w:r>
        <w:t>del  sistema</w:t>
      </w:r>
      <w:bookmarkEnd w:id="22"/>
      <w:bookmarkEnd w:id="23"/>
      <w:proofErr w:type="gramEnd"/>
    </w:p>
    <w:p w:rsidR="00A706D2" w:rsidRDefault="00452224">
      <w:pPr>
        <w:pStyle w:val="Standard"/>
      </w:pPr>
      <w:proofErr w:type="gramStart"/>
      <w:r>
        <w:t>El  sistema</w:t>
      </w:r>
      <w:proofErr w:type="gramEnd"/>
      <w:r>
        <w:t xml:space="preserve"> se divide en tres niveles físicos:</w:t>
      </w:r>
    </w:p>
    <w:p w:rsidR="00A706D2" w:rsidRDefault="00452224">
      <w:pPr>
        <w:pStyle w:val="Vietas"/>
      </w:pPr>
      <w:r>
        <w:t>Nivel 1.</w:t>
      </w:r>
    </w:p>
    <w:p w:rsidR="00A706D2" w:rsidRDefault="00452224">
      <w:pPr>
        <w:pStyle w:val="Vietas"/>
        <w:numPr>
          <w:ilvl w:val="1"/>
          <w:numId w:val="11"/>
        </w:numPr>
      </w:pPr>
      <w:r>
        <w:t>Consumo: En autobús (EMT, operadores interurbanos, ML embarcado), o estación (Metro, RENFE, ML estación), con terminales de validación</w:t>
      </w:r>
      <w:r>
        <w:rPr>
          <w:color w:val="FF3333"/>
        </w:rPr>
        <w:t xml:space="preserve"> </w:t>
      </w:r>
      <w:r>
        <w:t>(de entrada y salida en parte de la red de metro y en la red de Cercanías).</w:t>
      </w:r>
    </w:p>
    <w:p w:rsidR="00A706D2" w:rsidRDefault="00452224">
      <w:pPr>
        <w:pStyle w:val="Vietas"/>
        <w:numPr>
          <w:ilvl w:val="1"/>
          <w:numId w:val="11"/>
        </w:numPr>
      </w:pPr>
      <w:r>
        <w:t>Venta: En puntos de venta de tarjetas y carga/recarga, con terminales de personalización y carga/recarga respectivamente comunicados con su centro.</w:t>
      </w:r>
    </w:p>
    <w:p w:rsidR="00A706D2" w:rsidRDefault="00452224">
      <w:pPr>
        <w:pStyle w:val="Vietas"/>
      </w:pPr>
      <w:r>
        <w:t>Nivel 2.</w:t>
      </w:r>
    </w:p>
    <w:p w:rsidR="00A706D2" w:rsidRDefault="00452224">
      <w:pPr>
        <w:pStyle w:val="Vietas"/>
        <w:numPr>
          <w:ilvl w:val="1"/>
          <w:numId w:val="11"/>
        </w:numPr>
      </w:pPr>
      <w:r>
        <w:t>Centros de operadores de transporte.</w:t>
      </w:r>
    </w:p>
    <w:p w:rsidR="00A706D2" w:rsidRDefault="00452224">
      <w:pPr>
        <w:pStyle w:val="Vietas"/>
        <w:numPr>
          <w:ilvl w:val="1"/>
          <w:numId w:val="11"/>
        </w:numPr>
      </w:pPr>
      <w:r>
        <w:t>Centros de las redes de venta.</w:t>
      </w:r>
    </w:p>
    <w:p w:rsidR="00A706D2" w:rsidRDefault="00452224">
      <w:pPr>
        <w:pStyle w:val="Vietas"/>
      </w:pPr>
      <w:r>
        <w:t>Nivel del CRTM.</w:t>
      </w:r>
    </w:p>
    <w:p w:rsidR="00A706D2" w:rsidRDefault="00452224">
      <w:pPr>
        <w:pStyle w:val="Standard"/>
      </w:pPr>
      <w:r>
        <w:t>Para el caso de las redes de venta, estos tres niveles se describen más adelante.</w:t>
      </w:r>
    </w:p>
    <w:p w:rsidR="00A706D2" w:rsidRDefault="00452224">
      <w:pPr>
        <w:pStyle w:val="Standard"/>
      </w:pPr>
      <w:r>
        <w:t>Desde un punto de vista funcional, pueden distinguirse seis niveles:</w:t>
      </w:r>
    </w:p>
    <w:p w:rsidR="00A706D2" w:rsidRDefault="00452224">
      <w:pPr>
        <w:pStyle w:val="Listaconnmeros"/>
        <w:numPr>
          <w:ilvl w:val="0"/>
          <w:numId w:val="14"/>
        </w:numPr>
        <w:tabs>
          <w:tab w:val="clear" w:pos="1134"/>
          <w:tab w:val="left" w:pos="-1843"/>
        </w:tabs>
        <w:spacing w:before="0" w:after="0" w:line="240" w:lineRule="auto"/>
        <w:ind w:left="709" w:hanging="357"/>
      </w:pPr>
      <w:r>
        <w:t>Personalización y comercialización de tarjetas.</w:t>
      </w:r>
    </w:p>
    <w:p w:rsidR="00A706D2" w:rsidRDefault="00452224">
      <w:pPr>
        <w:pStyle w:val="Numeracin"/>
        <w:tabs>
          <w:tab w:val="left" w:pos="-1843"/>
        </w:tabs>
        <w:spacing w:after="0" w:line="240" w:lineRule="auto"/>
        <w:ind w:left="709" w:hanging="357"/>
      </w:pPr>
      <w:r>
        <w:rPr>
          <w:noProof/>
          <w:lang w:eastAsia="es-ES"/>
        </w:rPr>
        <w:drawing>
          <wp:anchor distT="0" distB="0" distL="114300" distR="114300" simplePos="0" relativeHeight="90" behindDoc="0" locked="0" layoutInCell="1" allowOverlap="1" wp14:anchorId="743E0705" wp14:editId="0AA03D76">
            <wp:simplePos x="0" y="0"/>
            <wp:positionH relativeFrom="column">
              <wp:posOffset>3294363</wp:posOffset>
            </wp:positionH>
            <wp:positionV relativeFrom="line">
              <wp:posOffset>2523</wp:posOffset>
            </wp:positionV>
            <wp:extent cx="2694956" cy="2742477"/>
            <wp:effectExtent l="0" t="0" r="0" b="723"/>
            <wp:wrapSquare wrapText="bothSides"/>
            <wp:docPr id="8" name="Imag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2694956" cy="2742477"/>
                    </a:xfrm>
                    <a:prstGeom prst="rect">
                      <a:avLst/>
                    </a:prstGeom>
                    <a:noFill/>
                    <a:ln>
                      <a:noFill/>
                      <a:prstDash/>
                    </a:ln>
                  </pic:spPr>
                </pic:pic>
              </a:graphicData>
            </a:graphic>
          </wp:anchor>
        </w:drawing>
      </w:r>
      <w:r>
        <w:t>Carga/Recarga de títulos.</w:t>
      </w:r>
    </w:p>
    <w:p w:rsidR="00A706D2" w:rsidRDefault="00452224">
      <w:pPr>
        <w:pStyle w:val="Numeracin"/>
        <w:tabs>
          <w:tab w:val="left" w:pos="-1843"/>
        </w:tabs>
        <w:spacing w:after="0" w:line="240" w:lineRule="auto"/>
        <w:ind w:left="709" w:hanging="357"/>
      </w:pPr>
      <w:r>
        <w:t>Consumo.</w:t>
      </w:r>
    </w:p>
    <w:p w:rsidR="00A706D2" w:rsidRDefault="00452224">
      <w:pPr>
        <w:pStyle w:val="Numeracin"/>
        <w:tabs>
          <w:tab w:val="left" w:pos="-1843"/>
        </w:tabs>
        <w:spacing w:after="0" w:line="240" w:lineRule="auto"/>
        <w:ind w:left="709" w:hanging="357"/>
      </w:pPr>
      <w:r>
        <w:t>Inspección.</w:t>
      </w:r>
    </w:p>
    <w:p w:rsidR="00A706D2" w:rsidRDefault="00452224">
      <w:pPr>
        <w:pStyle w:val="Numeracin"/>
        <w:tabs>
          <w:tab w:val="left" w:pos="-1843"/>
        </w:tabs>
        <w:spacing w:after="0" w:line="240" w:lineRule="auto"/>
        <w:ind w:left="709" w:hanging="357"/>
      </w:pPr>
      <w:r>
        <w:t>Atención al público.</w:t>
      </w:r>
    </w:p>
    <w:p w:rsidR="00A706D2" w:rsidRDefault="00452224">
      <w:pPr>
        <w:pStyle w:val="Numeracin"/>
        <w:tabs>
          <w:tab w:val="left" w:pos="-1843"/>
        </w:tabs>
        <w:spacing w:after="0" w:line="240" w:lineRule="auto"/>
        <w:ind w:left="709" w:hanging="357"/>
      </w:pPr>
      <w:r>
        <w:t>Administración y gestión de datos.</w:t>
      </w:r>
    </w:p>
    <w:p w:rsidR="00A706D2" w:rsidRDefault="00452224">
      <w:pPr>
        <w:pStyle w:val="Standard"/>
      </w:pPr>
      <w:r>
        <w:t>Los que afectan a las redes de venta se describen más adelante.</w:t>
      </w:r>
    </w:p>
    <w:p w:rsidR="00A706D2" w:rsidRDefault="00452224" w:rsidP="000F7712">
      <w:pPr>
        <w:pStyle w:val="Ttulo2"/>
        <w:ind w:left="851" w:hanging="851"/>
      </w:pPr>
      <w:bookmarkStart w:id="24" w:name="__RefHeading___Toc336327964"/>
      <w:bookmarkStart w:id="25" w:name="_Toc465242397"/>
      <w:r>
        <w:t>DATOS DEL MERCADO</w:t>
      </w:r>
      <w:bookmarkEnd w:id="24"/>
      <w:bookmarkEnd w:id="25"/>
    </w:p>
    <w:p w:rsidR="006C001B" w:rsidRDefault="006C001B" w:rsidP="006C001B">
      <w:pPr>
        <w:pStyle w:val="Ttulo3"/>
        <w:ind w:left="1701" w:hanging="850"/>
      </w:pPr>
      <w:bookmarkStart w:id="26" w:name="__RefHeading___Toc336327965"/>
      <w:bookmarkStart w:id="27" w:name="_Toc465242398"/>
      <w:bookmarkStart w:id="28" w:name="__RefHeading___Toc336327966"/>
      <w:bookmarkStart w:id="29" w:name="_Toc465242399"/>
      <w:r>
        <w:t>Títulos y tarifas</w:t>
      </w:r>
      <w:bookmarkEnd w:id="28"/>
      <w:bookmarkEnd w:id="29"/>
    </w:p>
    <w:p w:rsidR="006C001B" w:rsidRDefault="006C001B" w:rsidP="006C001B">
      <w:pPr>
        <w:pStyle w:val="Standard"/>
      </w:pPr>
      <w:r>
        <w:t xml:space="preserve">A </w:t>
      </w:r>
      <w:proofErr w:type="gramStart"/>
      <w:r>
        <w:t>continuación</w:t>
      </w:r>
      <w:proofErr w:type="gramEnd"/>
      <w:r>
        <w:t xml:space="preserve"> se muestran las tarifas vigentes actualmente. En el apartado </w:t>
      </w:r>
      <w:fldSimple w:instr=" PAGEREF _Ref153690760 ">
        <w:r>
          <w:rPr>
            <w:noProof/>
          </w:rPr>
          <w:t>12</w:t>
        </w:r>
      </w:fldSimple>
      <w:r>
        <w:t>. de este Pliego (“Descripción general de los servicios requeridos”), se indica cuáles de estos títulos serán susceptibles de ser comercializados en la red de carga/recarga, objeto de este Pliego de Condiciones.</w:t>
      </w:r>
    </w:p>
    <w:p w:rsidR="006C001B" w:rsidRDefault="006C001B" w:rsidP="006C001B">
      <w:pPr>
        <w:pStyle w:val="Ttulo4"/>
        <w:ind w:left="1985" w:hanging="851"/>
      </w:pPr>
      <w:bookmarkStart w:id="30" w:name="__RefHeading___Toc336327967"/>
      <w:r>
        <w:lastRenderedPageBreak/>
        <w:t>Abono Transportes</w:t>
      </w:r>
      <w:bookmarkEnd w:id="30"/>
    </w:p>
    <w:p w:rsidR="006C001B" w:rsidRDefault="006C001B" w:rsidP="006C001B">
      <w:pPr>
        <w:pStyle w:val="Standard"/>
        <w:keepNext/>
        <w:spacing w:after="0"/>
        <w:jc w:val="center"/>
        <w:rPr>
          <w:b/>
        </w:rPr>
      </w:pPr>
      <w:bookmarkStart w:id="31" w:name="__RefHeading___Toc336327942"/>
      <w:r w:rsidRPr="00207674">
        <w:rPr>
          <w:noProof/>
          <w:lang w:eastAsia="es-ES"/>
        </w:rPr>
        <w:drawing>
          <wp:inline distT="0" distB="0" distL="0" distR="0" wp14:anchorId="7B87D6E3" wp14:editId="254BAD64">
            <wp:extent cx="5579745" cy="734893"/>
            <wp:effectExtent l="0" t="0" r="1905" b="8255"/>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9745" cy="734893"/>
                    </a:xfrm>
                    <a:prstGeom prst="rect">
                      <a:avLst/>
                    </a:prstGeom>
                    <a:noFill/>
                    <a:ln>
                      <a:noFill/>
                    </a:ln>
                  </pic:spPr>
                </pic:pic>
              </a:graphicData>
            </a:graphic>
          </wp:inline>
        </w:drawing>
      </w:r>
    </w:p>
    <w:p w:rsidR="006C001B" w:rsidRDefault="006C001B" w:rsidP="006C001B">
      <w:pPr>
        <w:pStyle w:val="Standard"/>
        <w:keepNext/>
        <w:spacing w:after="0"/>
        <w:ind w:left="-1276"/>
        <w:jc w:val="center"/>
        <w:rPr>
          <w:b/>
        </w:rPr>
      </w:pPr>
    </w:p>
    <w:p w:rsidR="006C001B" w:rsidRDefault="006C001B" w:rsidP="006C001B">
      <w:pPr>
        <w:pStyle w:val="Standard"/>
        <w:keepNext/>
        <w:spacing w:after="0"/>
        <w:jc w:val="center"/>
        <w:rPr>
          <w:b/>
        </w:rPr>
      </w:pPr>
      <w:r w:rsidRPr="00207674">
        <w:rPr>
          <w:noProof/>
          <w:lang w:eastAsia="es-ES"/>
        </w:rPr>
        <w:drawing>
          <wp:inline distT="0" distB="0" distL="0" distR="0" wp14:anchorId="63479098" wp14:editId="4B830B0F">
            <wp:extent cx="5579745" cy="725456"/>
            <wp:effectExtent l="0" t="0" r="1905" b="0"/>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9745" cy="725456"/>
                    </a:xfrm>
                    <a:prstGeom prst="rect">
                      <a:avLst/>
                    </a:prstGeom>
                    <a:noFill/>
                    <a:ln>
                      <a:noFill/>
                    </a:ln>
                  </pic:spPr>
                </pic:pic>
              </a:graphicData>
            </a:graphic>
          </wp:inline>
        </w:drawing>
      </w:r>
    </w:p>
    <w:p w:rsidR="006C001B" w:rsidRDefault="006C001B" w:rsidP="006C001B">
      <w:pPr>
        <w:pStyle w:val="Standard"/>
        <w:keepNext/>
        <w:spacing w:after="0"/>
        <w:ind w:left="-1276"/>
        <w:jc w:val="center"/>
        <w:rPr>
          <w:i/>
        </w:rPr>
      </w:pPr>
      <w:r>
        <w:rPr>
          <w:b/>
        </w:rPr>
        <w:t>Tabla 4</w:t>
      </w:r>
      <w:r>
        <w:t xml:space="preserve">: </w:t>
      </w:r>
      <w:r>
        <w:rPr>
          <w:i/>
        </w:rPr>
        <w:t>Tarifas Abono Transportes</w:t>
      </w:r>
      <w:bookmarkEnd w:id="31"/>
    </w:p>
    <w:p w:rsidR="006C001B" w:rsidRDefault="006C001B" w:rsidP="006C001B">
      <w:pPr>
        <w:suppressAutoHyphens w:val="0"/>
        <w:rPr>
          <w:rFonts w:ascii="Tahoma" w:eastAsia="Times New Roman" w:hAnsi="Tahoma" w:cs="Tahoma"/>
          <w:b/>
          <w:sz w:val="20"/>
          <w:szCs w:val="20"/>
          <w:lang w:bidi="ar-SA"/>
        </w:rPr>
      </w:pPr>
      <w:r>
        <w:rPr>
          <w:b/>
        </w:rPr>
        <w:br w:type="page"/>
      </w:r>
    </w:p>
    <w:p w:rsidR="006C001B" w:rsidRDefault="006C001B" w:rsidP="006C001B">
      <w:pPr>
        <w:pStyle w:val="Standard"/>
        <w:keepNext/>
        <w:spacing w:after="0"/>
        <w:ind w:left="-1276"/>
        <w:jc w:val="center"/>
      </w:pPr>
    </w:p>
    <w:p w:rsidR="006C001B" w:rsidRDefault="006C001B" w:rsidP="006C001B">
      <w:pPr>
        <w:pStyle w:val="Ttulo4"/>
        <w:ind w:left="1985" w:hanging="851"/>
      </w:pPr>
      <w:bookmarkStart w:id="32" w:name="__RefHeading___Toc336327968"/>
      <w:r>
        <w:t>METRO y EMT, METRO LIGERO y TRANVÍA DE PARLA</w:t>
      </w:r>
      <w:bookmarkEnd w:id="32"/>
    </w:p>
    <w:tbl>
      <w:tblPr>
        <w:tblW w:w="8101" w:type="dxa"/>
        <w:tblInd w:w="-25" w:type="dxa"/>
        <w:tblLayout w:type="fixed"/>
        <w:tblCellMar>
          <w:left w:w="10" w:type="dxa"/>
          <w:right w:w="10" w:type="dxa"/>
        </w:tblCellMar>
        <w:tblLook w:val="0000" w:firstRow="0" w:lastRow="0" w:firstColumn="0" w:lastColumn="0" w:noHBand="0" w:noVBand="0"/>
      </w:tblPr>
      <w:tblGrid>
        <w:gridCol w:w="3340"/>
        <w:gridCol w:w="2991"/>
        <w:gridCol w:w="875"/>
        <w:gridCol w:w="895"/>
      </w:tblGrid>
      <w:tr w:rsidR="006C001B" w:rsidTr="006C001B">
        <w:trPr>
          <w:cantSplit/>
          <w:trHeight w:val="285"/>
        </w:trPr>
        <w:tc>
          <w:tcPr>
            <w:tcW w:w="3340"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Billete Sencillo</w:t>
            </w:r>
          </w:p>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EMT</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1,50 €</w:t>
            </w:r>
          </w:p>
        </w:tc>
      </w:tr>
      <w:tr w:rsidR="006C001B" w:rsidTr="006C001B">
        <w:trPr>
          <w:cantSplit/>
          <w:trHeight w:val="285"/>
        </w:trPr>
        <w:tc>
          <w:tcPr>
            <w:tcW w:w="3340"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Metro (Zona A y ML1) *</w:t>
            </w:r>
          </w:p>
        </w:tc>
        <w:tc>
          <w:tcPr>
            <w:tcW w:w="875"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1,50 €</w:t>
            </w:r>
          </w:p>
        </w:tc>
        <w:tc>
          <w:tcPr>
            <w:tcW w:w="89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2,00 €</w:t>
            </w:r>
          </w:p>
        </w:tc>
      </w:tr>
      <w:tr w:rsidR="006C001B" w:rsidTr="006C001B">
        <w:trPr>
          <w:cantSplit/>
          <w:trHeight w:val="285"/>
        </w:trPr>
        <w:tc>
          <w:tcPr>
            <w:tcW w:w="3340"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proofErr w:type="spellStart"/>
            <w:r>
              <w:rPr>
                <w:rFonts w:ascii="Arial" w:hAnsi="Arial" w:cs="Arial"/>
                <w:sz w:val="18"/>
                <w:szCs w:val="18"/>
              </w:rPr>
              <w:t>MetroEste</w:t>
            </w:r>
            <w:proofErr w:type="spellEnd"/>
            <w:r>
              <w:rPr>
                <w:rFonts w:ascii="Arial" w:hAnsi="Arial" w:cs="Arial"/>
                <w:sz w:val="18"/>
                <w:szCs w:val="18"/>
              </w:rPr>
              <w:t xml:space="preserve">, </w:t>
            </w:r>
            <w:proofErr w:type="spellStart"/>
            <w:r>
              <w:rPr>
                <w:rFonts w:ascii="Arial" w:hAnsi="Arial" w:cs="Arial"/>
                <w:sz w:val="18"/>
                <w:szCs w:val="18"/>
              </w:rPr>
              <w:t>MetroNorte</w:t>
            </w:r>
            <w:proofErr w:type="spellEnd"/>
            <w:r>
              <w:rPr>
                <w:rFonts w:ascii="Arial" w:hAnsi="Arial" w:cs="Arial"/>
                <w:sz w:val="18"/>
                <w:szCs w:val="18"/>
              </w:rPr>
              <w:t xml:space="preserve"> y </w:t>
            </w:r>
            <w:proofErr w:type="spellStart"/>
            <w:r>
              <w:rPr>
                <w:rFonts w:ascii="Arial" w:hAnsi="Arial" w:cs="Arial"/>
                <w:sz w:val="18"/>
                <w:szCs w:val="18"/>
              </w:rPr>
              <w:t>MetroSur</w:t>
            </w:r>
            <w:proofErr w:type="spellEnd"/>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1,50 €</w:t>
            </w:r>
          </w:p>
        </w:tc>
      </w:tr>
      <w:tr w:rsidR="006C001B" w:rsidTr="006C001B">
        <w:trPr>
          <w:cantSplit/>
          <w:trHeight w:val="285"/>
        </w:trPr>
        <w:tc>
          <w:tcPr>
            <w:tcW w:w="3340"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TFM</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2,00 €</w:t>
            </w:r>
          </w:p>
        </w:tc>
      </w:tr>
      <w:tr w:rsidR="006C001B" w:rsidTr="006C001B">
        <w:trPr>
          <w:cantSplit/>
          <w:trHeight w:val="285"/>
        </w:trPr>
        <w:tc>
          <w:tcPr>
            <w:tcW w:w="3340"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Metro Ligero Oeste (ML2 y ML3)</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2,00 €</w:t>
            </w:r>
          </w:p>
        </w:tc>
      </w:tr>
      <w:tr w:rsidR="006C001B" w:rsidTr="006C001B">
        <w:trPr>
          <w:cantSplit/>
          <w:trHeight w:val="285"/>
        </w:trPr>
        <w:tc>
          <w:tcPr>
            <w:tcW w:w="3340"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Combinado Metro</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3,00 €</w:t>
            </w:r>
          </w:p>
        </w:tc>
      </w:tr>
      <w:tr w:rsidR="006C001B" w:rsidTr="006C001B">
        <w:trPr>
          <w:cantSplit/>
          <w:trHeight w:val="285"/>
        </w:trPr>
        <w:tc>
          <w:tcPr>
            <w:tcW w:w="3340" w:type="dxa"/>
            <w:vMerge w:val="restart"/>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10 Viajes</w:t>
            </w:r>
          </w:p>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proofErr w:type="spellStart"/>
            <w:r>
              <w:rPr>
                <w:rFonts w:ascii="Arial" w:hAnsi="Arial" w:cs="Arial"/>
                <w:sz w:val="18"/>
                <w:szCs w:val="18"/>
              </w:rPr>
              <w:t>MetroMadrid</w:t>
            </w:r>
            <w:proofErr w:type="spellEnd"/>
            <w:r>
              <w:rPr>
                <w:rFonts w:ascii="Arial" w:hAnsi="Arial" w:cs="Arial"/>
                <w:sz w:val="18"/>
                <w:szCs w:val="18"/>
              </w:rPr>
              <w:t>, EMT y ML1</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12,20 €</w:t>
            </w:r>
          </w:p>
        </w:tc>
      </w:tr>
      <w:tr w:rsidR="006C001B" w:rsidTr="006C001B">
        <w:trPr>
          <w:cantSplit/>
          <w:trHeight w:val="285"/>
        </w:trPr>
        <w:tc>
          <w:tcPr>
            <w:tcW w:w="3340"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proofErr w:type="spellStart"/>
            <w:r>
              <w:rPr>
                <w:rFonts w:ascii="Arial" w:hAnsi="Arial" w:cs="Arial"/>
                <w:sz w:val="18"/>
                <w:szCs w:val="18"/>
              </w:rPr>
              <w:t>MetroEste</w:t>
            </w:r>
            <w:proofErr w:type="spellEnd"/>
            <w:r>
              <w:rPr>
                <w:rFonts w:ascii="Arial" w:hAnsi="Arial" w:cs="Arial"/>
                <w:sz w:val="18"/>
                <w:szCs w:val="18"/>
              </w:rPr>
              <w:t xml:space="preserve">, </w:t>
            </w:r>
            <w:proofErr w:type="spellStart"/>
            <w:r>
              <w:rPr>
                <w:rFonts w:ascii="Arial" w:hAnsi="Arial" w:cs="Arial"/>
                <w:sz w:val="18"/>
                <w:szCs w:val="18"/>
              </w:rPr>
              <w:t>MetroNorte</w:t>
            </w:r>
            <w:proofErr w:type="spellEnd"/>
            <w:r>
              <w:rPr>
                <w:rFonts w:ascii="Arial" w:hAnsi="Arial" w:cs="Arial"/>
                <w:sz w:val="18"/>
                <w:szCs w:val="18"/>
              </w:rPr>
              <w:t xml:space="preserve"> y </w:t>
            </w:r>
            <w:proofErr w:type="spellStart"/>
            <w:r>
              <w:rPr>
                <w:rFonts w:ascii="Arial" w:hAnsi="Arial" w:cs="Arial"/>
                <w:sz w:val="18"/>
                <w:szCs w:val="18"/>
              </w:rPr>
              <w:t>MetroSur</w:t>
            </w:r>
            <w:proofErr w:type="spellEnd"/>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11,20 €</w:t>
            </w:r>
          </w:p>
        </w:tc>
      </w:tr>
      <w:tr w:rsidR="006C001B" w:rsidTr="006C001B">
        <w:trPr>
          <w:cantSplit/>
          <w:trHeight w:val="285"/>
        </w:trPr>
        <w:tc>
          <w:tcPr>
            <w:tcW w:w="3340"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TFM</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12,20 €</w:t>
            </w:r>
          </w:p>
        </w:tc>
      </w:tr>
      <w:tr w:rsidR="006C001B" w:rsidTr="006C001B">
        <w:trPr>
          <w:cantSplit/>
          <w:trHeight w:val="285"/>
        </w:trPr>
        <w:tc>
          <w:tcPr>
            <w:tcW w:w="3340"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Metro Ligero Oeste</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12,20 €</w:t>
            </w:r>
          </w:p>
        </w:tc>
      </w:tr>
      <w:tr w:rsidR="006C001B" w:rsidTr="006C001B">
        <w:trPr>
          <w:cantSplit/>
          <w:trHeight w:val="285"/>
        </w:trPr>
        <w:tc>
          <w:tcPr>
            <w:tcW w:w="3340"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Combinado Metro</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18,30 €</w:t>
            </w:r>
          </w:p>
        </w:tc>
      </w:tr>
      <w:tr w:rsidR="006C001B" w:rsidTr="006C001B">
        <w:trPr>
          <w:trHeight w:val="285"/>
        </w:trPr>
        <w:tc>
          <w:tcPr>
            <w:tcW w:w="6331" w:type="dxa"/>
            <w:gridSpan w:val="2"/>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Suplemento Aeropuerto</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3,00 €</w:t>
            </w:r>
          </w:p>
        </w:tc>
      </w:tr>
      <w:tr w:rsidR="006C001B" w:rsidTr="006C001B">
        <w:trPr>
          <w:trHeight w:val="285"/>
        </w:trPr>
        <w:tc>
          <w:tcPr>
            <w:tcW w:w="6331" w:type="dxa"/>
            <w:gridSpan w:val="2"/>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Tarjeta Azul</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5,90 €</w:t>
            </w:r>
          </w:p>
        </w:tc>
      </w:tr>
      <w:tr w:rsidR="006C001B" w:rsidTr="006C001B">
        <w:trPr>
          <w:cantSplit/>
          <w:trHeight w:val="285"/>
        </w:trPr>
        <w:tc>
          <w:tcPr>
            <w:tcW w:w="3340" w:type="dxa"/>
            <w:vMerge w:val="restart"/>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rPr>
            </w:pPr>
            <w:r>
              <w:rPr>
                <w:rFonts w:ascii="Arial" w:hAnsi="Arial" w:cs="Arial"/>
              </w:rPr>
              <w:t>Tranvía Parla</w:t>
            </w:r>
          </w:p>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Billete Sencillo</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1,30 €</w:t>
            </w:r>
          </w:p>
        </w:tc>
      </w:tr>
      <w:tr w:rsidR="006C001B" w:rsidTr="006C001B">
        <w:trPr>
          <w:cantSplit/>
          <w:trHeight w:val="285"/>
        </w:trPr>
        <w:tc>
          <w:tcPr>
            <w:tcW w:w="3340"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tc>
        <w:tc>
          <w:tcPr>
            <w:tcW w:w="2991" w:type="dxa"/>
            <w:tcBorders>
              <w:left w:val="single" w:sz="4" w:space="0" w:color="000000"/>
              <w:bottom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left"/>
              <w:rPr>
                <w:rFonts w:ascii="Arial" w:hAnsi="Arial" w:cs="Arial"/>
                <w:sz w:val="18"/>
                <w:szCs w:val="18"/>
              </w:rPr>
            </w:pPr>
            <w:r>
              <w:rPr>
                <w:rFonts w:ascii="Arial" w:hAnsi="Arial" w:cs="Arial"/>
                <w:sz w:val="18"/>
                <w:szCs w:val="18"/>
              </w:rPr>
              <w:t>10 Viajes</w:t>
            </w:r>
          </w:p>
        </w:tc>
        <w:tc>
          <w:tcPr>
            <w:tcW w:w="1770"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6C001B" w:rsidRDefault="006C001B" w:rsidP="006C001B">
            <w:pPr>
              <w:pStyle w:val="Standard"/>
              <w:tabs>
                <w:tab w:val="clear" w:pos="1134"/>
              </w:tabs>
              <w:spacing w:before="0" w:after="0" w:line="240" w:lineRule="auto"/>
              <w:jc w:val="right"/>
              <w:rPr>
                <w:rFonts w:ascii="Arial" w:hAnsi="Arial" w:cs="Arial"/>
                <w:sz w:val="22"/>
                <w:szCs w:val="22"/>
              </w:rPr>
            </w:pPr>
            <w:r>
              <w:rPr>
                <w:rFonts w:ascii="Arial" w:hAnsi="Arial" w:cs="Arial"/>
                <w:sz w:val="22"/>
                <w:szCs w:val="22"/>
              </w:rPr>
              <w:t>8,50 €</w:t>
            </w:r>
          </w:p>
        </w:tc>
      </w:tr>
    </w:tbl>
    <w:p w:rsidR="006C001B" w:rsidRDefault="006C001B" w:rsidP="006C001B">
      <w:pPr>
        <w:pStyle w:val="Standard"/>
        <w:tabs>
          <w:tab w:val="clear" w:pos="1134"/>
        </w:tabs>
        <w:spacing w:before="0" w:after="0" w:line="240" w:lineRule="auto"/>
        <w:jc w:val="left"/>
        <w:rPr>
          <w:rFonts w:ascii="Arial" w:hAnsi="Arial" w:cs="Arial"/>
          <w:sz w:val="18"/>
          <w:szCs w:val="18"/>
        </w:rPr>
      </w:pPr>
    </w:p>
    <w:p w:rsidR="006C001B" w:rsidRDefault="006C001B" w:rsidP="006C001B">
      <w:pPr>
        <w:pStyle w:val="Standard"/>
        <w:tabs>
          <w:tab w:val="clear" w:pos="1134"/>
        </w:tabs>
        <w:spacing w:before="0" w:after="0" w:line="240" w:lineRule="auto"/>
        <w:jc w:val="left"/>
      </w:pPr>
      <w:r>
        <w:rPr>
          <w:rFonts w:ascii="Arial" w:hAnsi="Arial" w:cs="Arial"/>
          <w:sz w:val="18"/>
          <w:szCs w:val="18"/>
        </w:rPr>
        <w:t xml:space="preserve">* </w:t>
      </w:r>
      <w:r>
        <w:rPr>
          <w:rFonts w:ascii="Arial" w:hAnsi="Arial" w:cs="Arial"/>
          <w:i/>
          <w:iCs/>
          <w:sz w:val="18"/>
          <w:szCs w:val="18"/>
        </w:rPr>
        <w:t>Recorridos de hasta 5 estaciones o menos: 1,50 €.</w:t>
      </w:r>
      <w:r>
        <w:rPr>
          <w:rFonts w:ascii="Arial" w:hAnsi="Arial" w:cs="Arial"/>
          <w:sz w:val="18"/>
          <w:szCs w:val="18"/>
        </w:rPr>
        <w:br/>
      </w:r>
      <w:r>
        <w:rPr>
          <w:rFonts w:ascii="Arial" w:hAnsi="Arial" w:cs="Arial"/>
          <w:i/>
          <w:iCs/>
          <w:sz w:val="18"/>
          <w:szCs w:val="18"/>
        </w:rPr>
        <w:t>Recorridos de 6 a 9 estaciones: 0,10 € adicionales por estación.</w:t>
      </w:r>
      <w:r>
        <w:rPr>
          <w:rFonts w:ascii="Arial" w:hAnsi="Arial" w:cs="Arial"/>
          <w:sz w:val="18"/>
          <w:szCs w:val="18"/>
        </w:rPr>
        <w:br/>
      </w:r>
      <w:r>
        <w:rPr>
          <w:rFonts w:ascii="Arial" w:hAnsi="Arial" w:cs="Arial"/>
          <w:i/>
          <w:iCs/>
          <w:sz w:val="18"/>
          <w:szCs w:val="18"/>
        </w:rPr>
        <w:t>Recorridos de 10 estaciones o más: 2,00 €.</w:t>
      </w:r>
    </w:p>
    <w:p w:rsidR="006C001B" w:rsidRDefault="006C001B" w:rsidP="006C001B">
      <w:pPr>
        <w:pStyle w:val="Descripcin1"/>
        <w:rPr>
          <w:bCs w:val="0"/>
          <w:i/>
        </w:rPr>
      </w:pPr>
      <w:bookmarkStart w:id="33" w:name="__RefHeading___Toc336327943"/>
      <w:r>
        <w:t xml:space="preserve">Tabla 5: </w:t>
      </w:r>
      <w:r>
        <w:rPr>
          <w:b w:val="0"/>
          <w:i/>
        </w:rPr>
        <w:t>Tarifas Metro y EMT, METRO LIGERO Y TRANVÍA DE PARLA</w:t>
      </w:r>
      <w:bookmarkEnd w:id="33"/>
    </w:p>
    <w:p w:rsidR="006C001B" w:rsidRDefault="006C001B" w:rsidP="006C001B">
      <w:pPr>
        <w:pStyle w:val="Ttulo4"/>
        <w:ind w:left="1985" w:hanging="851"/>
      </w:pPr>
      <w:bookmarkStart w:id="34" w:name="__RefHeading___Toc336327969"/>
      <w:r>
        <w:t>Tarifas de Cercanías RENFE</w:t>
      </w:r>
      <w:bookmarkEnd w:id="34"/>
    </w:p>
    <w:tbl>
      <w:tblPr>
        <w:tblW w:w="5468" w:type="dxa"/>
        <w:tblInd w:w="-25" w:type="dxa"/>
        <w:tblLayout w:type="fixed"/>
        <w:tblCellMar>
          <w:left w:w="10" w:type="dxa"/>
          <w:right w:w="10" w:type="dxa"/>
        </w:tblCellMar>
        <w:tblLook w:val="0000" w:firstRow="0" w:lastRow="0" w:firstColumn="0" w:lastColumn="0" w:noHBand="0" w:noVBand="0"/>
      </w:tblPr>
      <w:tblGrid>
        <w:gridCol w:w="1848"/>
        <w:gridCol w:w="1200"/>
        <w:gridCol w:w="1200"/>
        <w:gridCol w:w="1220"/>
      </w:tblGrid>
      <w:tr w:rsidR="006C001B" w:rsidTr="006C001B">
        <w:trPr>
          <w:trHeight w:val="450"/>
        </w:trPr>
        <w:tc>
          <w:tcPr>
            <w:tcW w:w="18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b/>
                <w:bCs/>
                <w:sz w:val="16"/>
                <w:szCs w:val="16"/>
              </w:rPr>
            </w:pPr>
            <w:r>
              <w:rPr>
                <w:rFonts w:ascii="Arial" w:hAnsi="Arial" w:cs="Arial"/>
                <w:b/>
                <w:bCs/>
                <w:sz w:val="16"/>
                <w:szCs w:val="16"/>
              </w:rPr>
              <w:t>ZONAS</w:t>
            </w:r>
          </w:p>
        </w:tc>
        <w:tc>
          <w:tcPr>
            <w:tcW w:w="12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b/>
                <w:bCs/>
                <w:sz w:val="16"/>
                <w:szCs w:val="16"/>
              </w:rPr>
            </w:pPr>
            <w:r>
              <w:rPr>
                <w:rFonts w:ascii="Arial" w:hAnsi="Arial" w:cs="Arial"/>
                <w:b/>
                <w:bCs/>
                <w:sz w:val="16"/>
                <w:szCs w:val="16"/>
              </w:rPr>
              <w:t>SENCILLO</w:t>
            </w:r>
          </w:p>
        </w:tc>
        <w:tc>
          <w:tcPr>
            <w:tcW w:w="12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b/>
                <w:bCs/>
                <w:sz w:val="16"/>
                <w:szCs w:val="16"/>
              </w:rPr>
            </w:pPr>
            <w:r>
              <w:rPr>
                <w:rFonts w:ascii="Arial" w:hAnsi="Arial" w:cs="Arial"/>
                <w:b/>
                <w:bCs/>
                <w:sz w:val="16"/>
                <w:szCs w:val="16"/>
              </w:rPr>
              <w:t>BONOTREN 10 VIAJES</w:t>
            </w:r>
          </w:p>
        </w:tc>
        <w:tc>
          <w:tcPr>
            <w:tcW w:w="12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b/>
                <w:bCs/>
                <w:sz w:val="16"/>
                <w:szCs w:val="16"/>
              </w:rPr>
            </w:pPr>
            <w:r>
              <w:rPr>
                <w:rFonts w:ascii="Arial" w:hAnsi="Arial" w:cs="Arial"/>
                <w:b/>
                <w:bCs/>
                <w:sz w:val="16"/>
                <w:szCs w:val="16"/>
              </w:rPr>
              <w:t>ABONO MENSUAL</w:t>
            </w:r>
          </w:p>
        </w:tc>
      </w:tr>
      <w:tr w:rsidR="006C001B" w:rsidTr="006C001B">
        <w:trPr>
          <w:trHeight w:val="255"/>
        </w:trPr>
        <w:tc>
          <w:tcPr>
            <w:tcW w:w="184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sz w:val="16"/>
                <w:szCs w:val="16"/>
              </w:rPr>
            </w:pPr>
            <w:r>
              <w:rPr>
                <w:rFonts w:ascii="Arial" w:hAnsi="Arial" w:cs="Arial"/>
                <w:sz w:val="16"/>
                <w:szCs w:val="16"/>
              </w:rPr>
              <w:t>Una/dos zonas</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1,70</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10,00</w:t>
            </w:r>
          </w:p>
        </w:tc>
        <w:tc>
          <w:tcPr>
            <w:tcW w:w="122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28,90</w:t>
            </w:r>
          </w:p>
        </w:tc>
      </w:tr>
      <w:tr w:rsidR="006C001B" w:rsidTr="006C001B">
        <w:trPr>
          <w:trHeight w:val="255"/>
        </w:trPr>
        <w:tc>
          <w:tcPr>
            <w:tcW w:w="184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sz w:val="16"/>
                <w:szCs w:val="16"/>
              </w:rPr>
            </w:pPr>
            <w:r>
              <w:rPr>
                <w:rFonts w:ascii="Arial" w:hAnsi="Arial" w:cs="Arial"/>
                <w:sz w:val="16"/>
                <w:szCs w:val="16"/>
              </w:rPr>
              <w:t>Tres zonas</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1,85</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13,70</w:t>
            </w:r>
          </w:p>
        </w:tc>
        <w:tc>
          <w:tcPr>
            <w:tcW w:w="122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36,70</w:t>
            </w:r>
          </w:p>
        </w:tc>
      </w:tr>
      <w:tr w:rsidR="006C001B" w:rsidTr="006C001B">
        <w:trPr>
          <w:trHeight w:val="255"/>
        </w:trPr>
        <w:tc>
          <w:tcPr>
            <w:tcW w:w="184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sz w:val="16"/>
                <w:szCs w:val="16"/>
              </w:rPr>
            </w:pPr>
            <w:r>
              <w:rPr>
                <w:rFonts w:ascii="Arial" w:hAnsi="Arial" w:cs="Arial"/>
                <w:sz w:val="16"/>
                <w:szCs w:val="16"/>
              </w:rPr>
              <w:t>Cuatro zonas</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2,60</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18,55</w:t>
            </w:r>
          </w:p>
        </w:tc>
        <w:tc>
          <w:tcPr>
            <w:tcW w:w="122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59,15</w:t>
            </w:r>
          </w:p>
        </w:tc>
      </w:tr>
      <w:tr w:rsidR="006C001B" w:rsidTr="006C001B">
        <w:trPr>
          <w:trHeight w:val="255"/>
        </w:trPr>
        <w:tc>
          <w:tcPr>
            <w:tcW w:w="184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sz w:val="16"/>
                <w:szCs w:val="16"/>
              </w:rPr>
            </w:pPr>
            <w:r>
              <w:rPr>
                <w:rFonts w:ascii="Arial" w:hAnsi="Arial" w:cs="Arial"/>
                <w:sz w:val="16"/>
                <w:szCs w:val="16"/>
              </w:rPr>
              <w:t>Cinco zonas</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3,40</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24,30</w:t>
            </w:r>
          </w:p>
        </w:tc>
        <w:tc>
          <w:tcPr>
            <w:tcW w:w="122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68,70</w:t>
            </w:r>
          </w:p>
        </w:tc>
      </w:tr>
      <w:tr w:rsidR="006C001B" w:rsidTr="006C001B">
        <w:trPr>
          <w:trHeight w:val="255"/>
        </w:trPr>
        <w:tc>
          <w:tcPr>
            <w:tcW w:w="184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sz w:val="16"/>
                <w:szCs w:val="16"/>
              </w:rPr>
            </w:pPr>
            <w:r>
              <w:rPr>
                <w:rFonts w:ascii="Arial" w:hAnsi="Arial" w:cs="Arial"/>
                <w:sz w:val="16"/>
                <w:szCs w:val="16"/>
              </w:rPr>
              <w:t>Seis zonas</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4,05</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28,55</w:t>
            </w:r>
          </w:p>
        </w:tc>
        <w:tc>
          <w:tcPr>
            <w:tcW w:w="122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80,95</w:t>
            </w:r>
          </w:p>
        </w:tc>
      </w:tr>
      <w:tr w:rsidR="006C001B" w:rsidTr="006C001B">
        <w:trPr>
          <w:trHeight w:val="255"/>
        </w:trPr>
        <w:tc>
          <w:tcPr>
            <w:tcW w:w="184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sz w:val="16"/>
                <w:szCs w:val="16"/>
              </w:rPr>
            </w:pPr>
            <w:r>
              <w:rPr>
                <w:rFonts w:ascii="Arial" w:hAnsi="Arial" w:cs="Arial"/>
                <w:sz w:val="16"/>
                <w:szCs w:val="16"/>
              </w:rPr>
              <w:t>Siete zonas</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5,50</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38,45</w:t>
            </w:r>
          </w:p>
        </w:tc>
        <w:tc>
          <w:tcPr>
            <w:tcW w:w="122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92,90</w:t>
            </w:r>
          </w:p>
        </w:tc>
      </w:tr>
      <w:tr w:rsidR="006C001B" w:rsidTr="006C001B">
        <w:trPr>
          <w:trHeight w:val="353"/>
        </w:trPr>
        <w:tc>
          <w:tcPr>
            <w:tcW w:w="184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left"/>
              <w:rPr>
                <w:rFonts w:ascii="Arial" w:hAnsi="Arial" w:cs="Arial"/>
                <w:sz w:val="16"/>
                <w:szCs w:val="16"/>
              </w:rPr>
            </w:pPr>
            <w:r>
              <w:rPr>
                <w:rFonts w:ascii="Arial" w:hAnsi="Arial" w:cs="Arial"/>
                <w:sz w:val="16"/>
                <w:szCs w:val="16"/>
              </w:rPr>
              <w:t>Zona verde</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8,70</w:t>
            </w:r>
          </w:p>
        </w:tc>
        <w:tc>
          <w:tcPr>
            <w:tcW w:w="12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w:t>
            </w:r>
          </w:p>
        </w:tc>
        <w:tc>
          <w:tcPr>
            <w:tcW w:w="122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C001B" w:rsidRDefault="006C001B" w:rsidP="006C001B">
            <w:pPr>
              <w:pStyle w:val="Standard"/>
              <w:tabs>
                <w:tab w:val="clear" w:pos="1134"/>
              </w:tabs>
              <w:spacing w:before="0" w:after="0" w:line="240" w:lineRule="auto"/>
              <w:jc w:val="center"/>
              <w:rPr>
                <w:rFonts w:ascii="Arial" w:hAnsi="Arial" w:cs="Arial"/>
                <w:sz w:val="16"/>
                <w:szCs w:val="16"/>
              </w:rPr>
            </w:pPr>
            <w:r>
              <w:rPr>
                <w:rFonts w:ascii="Arial" w:hAnsi="Arial" w:cs="Arial"/>
                <w:sz w:val="16"/>
                <w:szCs w:val="16"/>
              </w:rPr>
              <w:t>-</w:t>
            </w:r>
          </w:p>
        </w:tc>
      </w:tr>
    </w:tbl>
    <w:p w:rsidR="006C001B" w:rsidRDefault="006C001B" w:rsidP="006C001B">
      <w:pPr>
        <w:pStyle w:val="Descripcin1"/>
        <w:spacing w:line="240" w:lineRule="auto"/>
        <w:rPr>
          <w:b w:val="0"/>
          <w:i/>
        </w:rPr>
      </w:pPr>
      <w:bookmarkStart w:id="35" w:name="__RefHeading___Toc336327944"/>
      <w:r>
        <w:t xml:space="preserve">Tabla 6: </w:t>
      </w:r>
      <w:r>
        <w:rPr>
          <w:b w:val="0"/>
          <w:i/>
        </w:rPr>
        <w:t>Tarifas de Cercanías RENFE</w:t>
      </w:r>
      <w:bookmarkEnd w:id="35"/>
    </w:p>
    <w:p w:rsidR="006C001B" w:rsidRDefault="006C001B" w:rsidP="006C001B">
      <w:pPr>
        <w:suppressAutoHyphens w:val="0"/>
        <w:rPr>
          <w:rFonts w:ascii="Tahoma" w:eastAsia="Times New Roman" w:hAnsi="Tahoma" w:cs="Tahoma"/>
          <w:sz w:val="20"/>
          <w:szCs w:val="20"/>
          <w:lang w:bidi="ar-SA"/>
        </w:rPr>
      </w:pPr>
      <w:r>
        <w:br w:type="page"/>
      </w:r>
    </w:p>
    <w:p w:rsidR="006C001B" w:rsidRPr="00D75406" w:rsidRDefault="006C001B" w:rsidP="006C001B">
      <w:pPr>
        <w:pStyle w:val="Standard"/>
      </w:pPr>
    </w:p>
    <w:p w:rsidR="006C001B" w:rsidRDefault="006C001B" w:rsidP="006C001B">
      <w:pPr>
        <w:pStyle w:val="Ttulo4"/>
        <w:tabs>
          <w:tab w:val="clear" w:pos="2458"/>
        </w:tabs>
        <w:spacing w:after="40"/>
        <w:ind w:left="1843" w:hanging="851"/>
      </w:pPr>
      <w:bookmarkStart w:id="36" w:name="__RefHeading___Toc336327970"/>
      <w:r>
        <w:rPr>
          <w:lang w:val="pt-BR"/>
        </w:rPr>
        <w:t xml:space="preserve">Tarifas de </w:t>
      </w:r>
      <w:r>
        <w:t>Concesiones de transporte urbano e interurbano por carretera</w:t>
      </w:r>
      <w:bookmarkEnd w:id="36"/>
    </w:p>
    <w:tbl>
      <w:tblPr>
        <w:tblW w:w="5508" w:type="dxa"/>
        <w:tblInd w:w="-80" w:type="dxa"/>
        <w:tblLayout w:type="fixed"/>
        <w:tblCellMar>
          <w:left w:w="10" w:type="dxa"/>
          <w:right w:w="10" w:type="dxa"/>
        </w:tblCellMar>
        <w:tblLook w:val="0000" w:firstRow="0" w:lastRow="0" w:firstColumn="0" w:lastColumn="0" w:noHBand="0" w:noVBand="0"/>
      </w:tblPr>
      <w:tblGrid>
        <w:gridCol w:w="1996"/>
        <w:gridCol w:w="1597"/>
        <w:gridCol w:w="1915"/>
      </w:tblGrid>
      <w:tr w:rsidR="006C001B" w:rsidTr="006C001B">
        <w:trPr>
          <w:trHeight w:val="553"/>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line="240" w:lineRule="auto"/>
              <w:jc w:val="center"/>
              <w:rPr>
                <w:rFonts w:ascii="Arial" w:hAnsi="Arial" w:cs="Arial"/>
                <w:b/>
              </w:rPr>
            </w:pPr>
            <w:r>
              <w:rPr>
                <w:rFonts w:ascii="Arial" w:hAnsi="Arial" w:cs="Arial"/>
                <w:b/>
              </w:rPr>
              <w:t>Relación</w:t>
            </w:r>
          </w:p>
          <w:p w:rsidR="006C001B" w:rsidRDefault="006C001B" w:rsidP="006C001B">
            <w:pPr>
              <w:pStyle w:val="Standard"/>
              <w:spacing w:before="0" w:line="240" w:lineRule="auto"/>
              <w:jc w:val="center"/>
              <w:rPr>
                <w:rFonts w:ascii="Arial" w:hAnsi="Arial" w:cs="Arial"/>
                <w:b/>
              </w:rPr>
            </w:pPr>
            <w:r>
              <w:rPr>
                <w:rFonts w:ascii="Arial" w:hAnsi="Arial" w:cs="Arial"/>
                <w:b/>
              </w:rPr>
              <w:t>Zonal</w:t>
            </w:r>
          </w:p>
        </w:tc>
        <w:tc>
          <w:tcPr>
            <w:tcW w:w="1597"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line="240" w:lineRule="auto"/>
              <w:jc w:val="center"/>
              <w:rPr>
                <w:rFonts w:ascii="Arial" w:hAnsi="Arial" w:cs="Arial"/>
                <w:b/>
              </w:rPr>
            </w:pPr>
            <w:r>
              <w:rPr>
                <w:rFonts w:ascii="Arial" w:hAnsi="Arial" w:cs="Arial"/>
                <w:b/>
              </w:rPr>
              <w:t>Sencillo</w:t>
            </w:r>
          </w:p>
        </w:tc>
        <w:tc>
          <w:tcPr>
            <w:tcW w:w="1915" w:type="dxa"/>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line="240" w:lineRule="auto"/>
              <w:jc w:val="center"/>
              <w:rPr>
                <w:rFonts w:ascii="Arial" w:hAnsi="Arial" w:cs="Arial"/>
                <w:b/>
              </w:rPr>
            </w:pPr>
            <w:r>
              <w:rPr>
                <w:rFonts w:ascii="Arial" w:hAnsi="Arial" w:cs="Arial"/>
                <w:b/>
              </w:rPr>
              <w:t>10 Viajes</w:t>
            </w:r>
          </w:p>
        </w:tc>
      </w:tr>
      <w:tr w:rsidR="006C001B" w:rsidTr="006C001B">
        <w:trPr>
          <w:trHeight w:val="266"/>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A</w:t>
            </w:r>
          </w:p>
        </w:tc>
        <w:tc>
          <w:tcPr>
            <w:tcW w:w="1597"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1,50 €</w:t>
            </w:r>
          </w:p>
        </w:tc>
        <w:tc>
          <w:tcPr>
            <w:tcW w:w="1915" w:type="dxa"/>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napToGrid w:val="0"/>
              <w:spacing w:before="0" w:after="0" w:line="240" w:lineRule="auto"/>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A-B1</w:t>
            </w:r>
          </w:p>
        </w:tc>
        <w:tc>
          <w:tcPr>
            <w:tcW w:w="1597" w:type="dxa"/>
            <w:vMerge w:val="restart"/>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2,00 €</w:t>
            </w:r>
          </w:p>
        </w:tc>
        <w:tc>
          <w:tcPr>
            <w:tcW w:w="1915" w:type="dxa"/>
            <w:vMerge w:val="restart"/>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12,20 €</w:t>
            </w: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B1-B2</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B2-B3</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B3-C1</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70"/>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C1-C2</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A-B2</w:t>
            </w:r>
          </w:p>
        </w:tc>
        <w:tc>
          <w:tcPr>
            <w:tcW w:w="1597" w:type="dxa"/>
            <w:vMerge w:val="restart"/>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2,60 €</w:t>
            </w:r>
          </w:p>
        </w:tc>
        <w:tc>
          <w:tcPr>
            <w:tcW w:w="1915" w:type="dxa"/>
            <w:vMerge w:val="restart"/>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16,10 €</w:t>
            </w: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B1-B3</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B2-C1</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B3-C2</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A-B3</w:t>
            </w:r>
          </w:p>
        </w:tc>
        <w:tc>
          <w:tcPr>
            <w:tcW w:w="1597" w:type="dxa"/>
            <w:vMerge w:val="restart"/>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3,60 €</w:t>
            </w:r>
          </w:p>
        </w:tc>
        <w:tc>
          <w:tcPr>
            <w:tcW w:w="1915" w:type="dxa"/>
            <w:vMerge w:val="restart"/>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23,00 €</w:t>
            </w: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B1-C1</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B2-C2</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A-C1</w:t>
            </w:r>
          </w:p>
        </w:tc>
        <w:tc>
          <w:tcPr>
            <w:tcW w:w="1597" w:type="dxa"/>
            <w:vMerge w:val="restart"/>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4,20 €</w:t>
            </w:r>
          </w:p>
        </w:tc>
        <w:tc>
          <w:tcPr>
            <w:tcW w:w="1915" w:type="dxa"/>
            <w:vMerge w:val="restart"/>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29,70 €</w:t>
            </w:r>
          </w:p>
        </w:tc>
      </w:tr>
      <w:tr w:rsidR="006C001B" w:rsidTr="006C001B">
        <w:trPr>
          <w:cantSplit/>
          <w:trHeight w:val="167"/>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B1-C2</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trHeight w:val="243"/>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A-C2</w:t>
            </w:r>
          </w:p>
        </w:tc>
        <w:tc>
          <w:tcPr>
            <w:tcW w:w="1597"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5,10 €</w:t>
            </w:r>
          </w:p>
        </w:tc>
        <w:tc>
          <w:tcPr>
            <w:tcW w:w="1915" w:type="dxa"/>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37,40 €</w:t>
            </w: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B1</w:t>
            </w:r>
          </w:p>
        </w:tc>
        <w:tc>
          <w:tcPr>
            <w:tcW w:w="1597" w:type="dxa"/>
            <w:vMerge w:val="restart"/>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1,30 €</w:t>
            </w:r>
          </w:p>
        </w:tc>
        <w:tc>
          <w:tcPr>
            <w:tcW w:w="1915" w:type="dxa"/>
            <w:vMerge w:val="restart"/>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rPr>
            </w:pPr>
            <w:r>
              <w:rPr>
                <w:rFonts w:ascii="Arial" w:hAnsi="Arial" w:cs="Arial"/>
              </w:rPr>
              <w:t>8,50 €</w:t>
            </w: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B2</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B3</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C1</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r w:rsidR="006C001B" w:rsidTr="006C001B">
        <w:trPr>
          <w:cantSplit/>
          <w:trHeight w:val="255"/>
        </w:trPr>
        <w:tc>
          <w:tcPr>
            <w:tcW w:w="1996" w:type="dxa"/>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pStyle w:val="Standard"/>
              <w:spacing w:before="0" w:after="0" w:line="240" w:lineRule="auto"/>
              <w:jc w:val="center"/>
              <w:rPr>
                <w:rFonts w:ascii="Arial" w:hAnsi="Arial" w:cs="Arial"/>
                <w:b/>
              </w:rPr>
            </w:pPr>
            <w:r>
              <w:rPr>
                <w:rFonts w:ascii="Arial" w:hAnsi="Arial" w:cs="Arial"/>
                <w:b/>
              </w:rPr>
              <w:t>C2</w:t>
            </w:r>
          </w:p>
        </w:tc>
        <w:tc>
          <w:tcPr>
            <w:tcW w:w="1597" w:type="dxa"/>
            <w:vMerge/>
            <w:tcBorders>
              <w:top w:val="single" w:sz="4" w:space="0" w:color="808080"/>
              <w:left w:val="single" w:sz="4" w:space="0" w:color="808080"/>
              <w:bottom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c>
          <w:tcPr>
            <w:tcW w:w="1915"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70" w:type="dxa"/>
              <w:bottom w:w="0" w:type="dxa"/>
              <w:right w:w="70" w:type="dxa"/>
            </w:tcMar>
            <w:vAlign w:val="center"/>
          </w:tcPr>
          <w:p w:rsidR="006C001B" w:rsidRDefault="006C001B" w:rsidP="006C001B">
            <w:pPr>
              <w:jc w:val="center"/>
            </w:pPr>
          </w:p>
        </w:tc>
      </w:tr>
    </w:tbl>
    <w:p w:rsidR="006C001B" w:rsidRDefault="006C001B" w:rsidP="006C001B">
      <w:pPr>
        <w:pStyle w:val="Descripcin1"/>
        <w:rPr>
          <w:b w:val="0"/>
          <w:bCs w:val="0"/>
          <w:i/>
          <w:lang w:val="pt-BR"/>
        </w:rPr>
      </w:pPr>
      <w:bookmarkStart w:id="37" w:name="__RefHeading___Toc336327945"/>
      <w:r>
        <w:t xml:space="preserve">Tabla 7: </w:t>
      </w:r>
      <w:r>
        <w:rPr>
          <w:b w:val="0"/>
          <w:i/>
        </w:rPr>
        <w:t xml:space="preserve">Tarifas de </w:t>
      </w:r>
      <w:proofErr w:type="spellStart"/>
      <w:r>
        <w:rPr>
          <w:b w:val="0"/>
          <w:bCs w:val="0"/>
          <w:i/>
          <w:lang w:val="pt-BR"/>
        </w:rPr>
        <w:t>Concesiones</w:t>
      </w:r>
      <w:proofErr w:type="spellEnd"/>
      <w:r>
        <w:rPr>
          <w:b w:val="0"/>
          <w:bCs w:val="0"/>
          <w:i/>
          <w:lang w:val="pt-BR"/>
        </w:rPr>
        <w:t xml:space="preserve"> de transporte urbano e interurbano por </w:t>
      </w:r>
      <w:proofErr w:type="spellStart"/>
      <w:r>
        <w:rPr>
          <w:b w:val="0"/>
          <w:bCs w:val="0"/>
          <w:i/>
          <w:lang w:val="pt-BR"/>
        </w:rPr>
        <w:t>carretera</w:t>
      </w:r>
      <w:bookmarkEnd w:id="37"/>
      <w:proofErr w:type="spellEnd"/>
    </w:p>
    <w:p w:rsidR="006C001B" w:rsidRPr="00D75406" w:rsidRDefault="006C001B" w:rsidP="006C001B">
      <w:pPr>
        <w:pStyle w:val="Standard"/>
        <w:rPr>
          <w:lang w:val="pt-BR"/>
        </w:rPr>
      </w:pPr>
    </w:p>
    <w:p w:rsidR="006C001B" w:rsidRDefault="006C001B" w:rsidP="006C001B">
      <w:pPr>
        <w:pStyle w:val="Ttulo4"/>
        <w:tabs>
          <w:tab w:val="clear" w:pos="2458"/>
          <w:tab w:val="left" w:pos="2127"/>
        </w:tabs>
        <w:ind w:left="1985" w:hanging="851"/>
      </w:pPr>
      <w:bookmarkStart w:id="38" w:name="__RefHeading___Toc336327971"/>
      <w:r>
        <w:t>Billete Turístico</w:t>
      </w:r>
      <w:bookmarkEnd w:id="38"/>
    </w:p>
    <w:tbl>
      <w:tblPr>
        <w:tblW w:w="4268" w:type="dxa"/>
        <w:tblInd w:w="55" w:type="dxa"/>
        <w:tblCellMar>
          <w:left w:w="70" w:type="dxa"/>
          <w:right w:w="70" w:type="dxa"/>
        </w:tblCellMar>
        <w:tblLook w:val="04A0" w:firstRow="1" w:lastRow="0" w:firstColumn="1" w:lastColumn="0" w:noHBand="0" w:noVBand="1"/>
      </w:tblPr>
      <w:tblGrid>
        <w:gridCol w:w="1149"/>
        <w:gridCol w:w="451"/>
        <w:gridCol w:w="1020"/>
        <w:gridCol w:w="1648"/>
      </w:tblGrid>
      <w:tr w:rsidR="006C001B" w:rsidRPr="00193ADD" w:rsidTr="006C001B">
        <w:trPr>
          <w:trHeight w:val="105"/>
        </w:trPr>
        <w:tc>
          <w:tcPr>
            <w:tcW w:w="1149" w:type="dxa"/>
            <w:tcBorders>
              <w:top w:val="nil"/>
              <w:left w:val="nil"/>
              <w:bottom w:val="nil"/>
              <w:right w:val="nil"/>
            </w:tcBorders>
            <w:shd w:val="clear" w:color="auto" w:fill="auto"/>
            <w:vAlign w:val="center"/>
            <w:hideMark/>
          </w:tcPr>
          <w:p w:rsidR="006C001B" w:rsidRPr="00193ADD" w:rsidRDefault="006C001B" w:rsidP="006C001B">
            <w:pPr>
              <w:widowControl/>
              <w:suppressAutoHyphens w:val="0"/>
              <w:autoSpaceDN/>
              <w:jc w:val="center"/>
              <w:textAlignment w:val="auto"/>
              <w:rPr>
                <w:rFonts w:ascii="Tahoma" w:eastAsia="Times New Roman" w:hAnsi="Tahoma" w:cs="Tahoma"/>
                <w:b/>
                <w:bCs/>
                <w:kern w:val="0"/>
                <w:sz w:val="20"/>
                <w:szCs w:val="20"/>
                <w:lang w:eastAsia="es-ES" w:bidi="ar-SA"/>
              </w:rPr>
            </w:pPr>
            <w:bookmarkStart w:id="39" w:name="__RefHeading___Toc336327946"/>
          </w:p>
        </w:tc>
        <w:tc>
          <w:tcPr>
            <w:tcW w:w="451" w:type="dxa"/>
            <w:tcBorders>
              <w:top w:val="nil"/>
              <w:left w:val="nil"/>
              <w:bottom w:val="single" w:sz="8" w:space="0" w:color="auto"/>
              <w:right w:val="nil"/>
            </w:tcBorders>
            <w:shd w:val="clear" w:color="auto" w:fill="auto"/>
            <w:vAlign w:val="center"/>
            <w:hideMark/>
          </w:tcPr>
          <w:p w:rsidR="006C001B" w:rsidRPr="00193ADD" w:rsidRDefault="006C001B" w:rsidP="006C001B">
            <w:pPr>
              <w:widowControl/>
              <w:suppressAutoHyphens w:val="0"/>
              <w:autoSpaceDN/>
              <w:jc w:val="center"/>
              <w:textAlignment w:val="auto"/>
              <w:rPr>
                <w:rFonts w:ascii="Tahoma" w:eastAsia="Times New Roman" w:hAnsi="Tahoma" w:cs="Tahoma"/>
                <w:b/>
                <w:bCs/>
                <w:kern w:val="0"/>
                <w:sz w:val="20"/>
                <w:szCs w:val="20"/>
                <w:lang w:eastAsia="es-ES" w:bidi="ar-SA"/>
              </w:rPr>
            </w:pPr>
          </w:p>
        </w:tc>
        <w:tc>
          <w:tcPr>
            <w:tcW w:w="1020" w:type="dxa"/>
            <w:tcBorders>
              <w:top w:val="nil"/>
              <w:left w:val="nil"/>
              <w:bottom w:val="single" w:sz="8" w:space="0" w:color="auto"/>
              <w:right w:val="nil"/>
            </w:tcBorders>
            <w:shd w:val="clear" w:color="auto" w:fill="auto"/>
            <w:vAlign w:val="center"/>
            <w:hideMark/>
          </w:tcPr>
          <w:p w:rsidR="006C001B" w:rsidRPr="00193ADD" w:rsidRDefault="006C001B" w:rsidP="006C001B">
            <w:pPr>
              <w:widowControl/>
              <w:suppressAutoHyphens w:val="0"/>
              <w:autoSpaceDN/>
              <w:jc w:val="center"/>
              <w:textAlignment w:val="auto"/>
              <w:rPr>
                <w:rFonts w:ascii="Tahoma" w:eastAsia="Times New Roman" w:hAnsi="Tahoma" w:cs="Tahoma"/>
                <w:b/>
                <w:bCs/>
                <w:kern w:val="0"/>
                <w:sz w:val="20"/>
                <w:szCs w:val="20"/>
                <w:lang w:eastAsia="es-ES" w:bidi="ar-SA"/>
              </w:rPr>
            </w:pPr>
          </w:p>
        </w:tc>
        <w:tc>
          <w:tcPr>
            <w:tcW w:w="1648" w:type="dxa"/>
            <w:tcBorders>
              <w:top w:val="nil"/>
              <w:left w:val="nil"/>
              <w:bottom w:val="single" w:sz="8" w:space="0" w:color="auto"/>
              <w:right w:val="nil"/>
            </w:tcBorders>
            <w:shd w:val="clear" w:color="auto" w:fill="auto"/>
            <w:vAlign w:val="center"/>
            <w:hideMark/>
          </w:tcPr>
          <w:p w:rsidR="006C001B" w:rsidRPr="00193ADD" w:rsidRDefault="006C001B" w:rsidP="006C001B">
            <w:pPr>
              <w:widowControl/>
              <w:suppressAutoHyphens w:val="0"/>
              <w:autoSpaceDN/>
              <w:jc w:val="center"/>
              <w:textAlignment w:val="auto"/>
              <w:rPr>
                <w:rFonts w:ascii="Tahoma" w:eastAsia="Times New Roman" w:hAnsi="Tahoma" w:cs="Tahoma"/>
                <w:b/>
                <w:bCs/>
                <w:kern w:val="0"/>
                <w:sz w:val="20"/>
                <w:szCs w:val="20"/>
                <w:lang w:eastAsia="es-ES" w:bidi="ar-SA"/>
              </w:rPr>
            </w:pPr>
          </w:p>
        </w:tc>
      </w:tr>
      <w:tr w:rsidR="006C001B" w:rsidRPr="00193ADD" w:rsidTr="006C001B">
        <w:trPr>
          <w:trHeight w:val="315"/>
        </w:trPr>
        <w:tc>
          <w:tcPr>
            <w:tcW w:w="11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001B" w:rsidRPr="00193ADD" w:rsidRDefault="006C001B" w:rsidP="006C001B">
            <w:pPr>
              <w:widowControl/>
              <w:suppressAutoHyphens w:val="0"/>
              <w:autoSpaceDN/>
              <w:jc w:val="center"/>
              <w:textAlignment w:val="auto"/>
              <w:rPr>
                <w:rFonts w:ascii="Tahoma" w:eastAsia="Times New Roman" w:hAnsi="Tahoma" w:cs="Tahoma"/>
                <w:b/>
                <w:bCs/>
                <w:kern w:val="0"/>
                <w:sz w:val="20"/>
                <w:szCs w:val="20"/>
                <w:lang w:eastAsia="es-ES" w:bidi="ar-SA"/>
              </w:rPr>
            </w:pPr>
            <w:r w:rsidRPr="00193ADD">
              <w:rPr>
                <w:rFonts w:ascii="Tahoma" w:eastAsia="Times New Roman" w:hAnsi="Tahoma" w:cs="Tahoma"/>
                <w:b/>
                <w:bCs/>
                <w:kern w:val="0"/>
                <w:sz w:val="18"/>
                <w:szCs w:val="18"/>
                <w:lang w:eastAsia="es-ES" w:bidi="ar-SA"/>
              </w:rPr>
              <w:t>Billete</w:t>
            </w:r>
            <w:r w:rsidRPr="00193ADD">
              <w:rPr>
                <w:rFonts w:ascii="Tahoma" w:eastAsia="Times New Roman" w:hAnsi="Tahoma" w:cs="Tahoma"/>
                <w:b/>
                <w:bCs/>
                <w:kern w:val="0"/>
                <w:sz w:val="20"/>
                <w:szCs w:val="20"/>
                <w:lang w:eastAsia="es-ES" w:bidi="ar-SA"/>
              </w:rPr>
              <w:t xml:space="preserve"> </w:t>
            </w:r>
            <w:r w:rsidRPr="00193ADD">
              <w:rPr>
                <w:rFonts w:ascii="Tahoma" w:eastAsia="Times New Roman" w:hAnsi="Tahoma" w:cs="Tahoma"/>
                <w:b/>
                <w:bCs/>
                <w:kern w:val="0"/>
                <w:sz w:val="18"/>
                <w:szCs w:val="18"/>
                <w:lang w:eastAsia="es-ES" w:bidi="ar-SA"/>
              </w:rPr>
              <w:t>Turístico</w:t>
            </w:r>
          </w:p>
        </w:tc>
        <w:tc>
          <w:tcPr>
            <w:tcW w:w="451" w:type="dxa"/>
            <w:vMerge w:val="restart"/>
            <w:tcBorders>
              <w:top w:val="single" w:sz="8" w:space="0" w:color="auto"/>
              <w:left w:val="nil"/>
              <w:bottom w:val="single" w:sz="8" w:space="0" w:color="000000"/>
              <w:right w:val="single" w:sz="4" w:space="0" w:color="auto"/>
            </w:tcBorders>
            <w:shd w:val="clear" w:color="auto" w:fill="auto"/>
            <w:textDirection w:val="btLr"/>
            <w:vAlign w:val="center"/>
            <w:hideMark/>
          </w:tcPr>
          <w:p w:rsidR="006C001B" w:rsidRPr="00193ADD" w:rsidRDefault="006C001B" w:rsidP="006C001B">
            <w:pPr>
              <w:widowControl/>
              <w:suppressAutoHyphens w:val="0"/>
              <w:autoSpaceDN/>
              <w:jc w:val="center"/>
              <w:textAlignment w:val="auto"/>
              <w:rPr>
                <w:rFonts w:ascii="Tahoma" w:eastAsia="Times New Roman" w:hAnsi="Tahoma" w:cs="Tahoma"/>
                <w:b/>
                <w:bCs/>
                <w:kern w:val="0"/>
                <w:sz w:val="20"/>
                <w:szCs w:val="20"/>
                <w:lang w:eastAsia="es-ES" w:bidi="ar-SA"/>
              </w:rPr>
            </w:pPr>
            <w:r w:rsidRPr="00193ADD">
              <w:rPr>
                <w:rFonts w:ascii="Tahoma" w:eastAsia="Times New Roman" w:hAnsi="Tahoma" w:cs="Tahoma"/>
                <w:b/>
                <w:bCs/>
                <w:kern w:val="0"/>
                <w:sz w:val="20"/>
                <w:szCs w:val="20"/>
                <w:lang w:eastAsia="es-ES" w:bidi="ar-SA"/>
              </w:rPr>
              <w:t>Zona A</w:t>
            </w:r>
          </w:p>
        </w:tc>
        <w:tc>
          <w:tcPr>
            <w:tcW w:w="1020" w:type="dxa"/>
            <w:tcBorders>
              <w:top w:val="single" w:sz="8" w:space="0" w:color="auto"/>
              <w:left w:val="nil"/>
              <w:bottom w:val="single" w:sz="4"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1 día</w:t>
            </w:r>
          </w:p>
        </w:tc>
        <w:tc>
          <w:tcPr>
            <w:tcW w:w="1648" w:type="dxa"/>
            <w:tcBorders>
              <w:top w:val="single" w:sz="8" w:space="0" w:color="auto"/>
              <w:left w:val="nil"/>
              <w:bottom w:val="single" w:sz="4"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100" w:firstLine="200"/>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8,40 €</w:t>
            </w:r>
          </w:p>
        </w:tc>
      </w:tr>
      <w:tr w:rsidR="006C001B" w:rsidRPr="00193ADD" w:rsidTr="006C001B">
        <w:trPr>
          <w:trHeight w:val="31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451" w:type="dxa"/>
            <w:vMerge/>
            <w:tcBorders>
              <w:top w:val="single" w:sz="8" w:space="0" w:color="auto"/>
              <w:left w:val="nil"/>
              <w:bottom w:val="single" w:sz="8" w:space="0" w:color="000000"/>
              <w:right w:val="single" w:sz="4"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1020" w:type="dxa"/>
            <w:tcBorders>
              <w:top w:val="nil"/>
              <w:left w:val="nil"/>
              <w:bottom w:val="single" w:sz="4"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2 días</w:t>
            </w:r>
          </w:p>
        </w:tc>
        <w:tc>
          <w:tcPr>
            <w:tcW w:w="1648" w:type="dxa"/>
            <w:tcBorders>
              <w:top w:val="nil"/>
              <w:left w:val="nil"/>
              <w:bottom w:val="single" w:sz="4"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9" w:firstLine="18"/>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14,20 €</w:t>
            </w:r>
          </w:p>
        </w:tc>
      </w:tr>
      <w:tr w:rsidR="006C001B" w:rsidRPr="00193ADD" w:rsidTr="006C001B">
        <w:trPr>
          <w:trHeight w:val="28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451" w:type="dxa"/>
            <w:vMerge/>
            <w:tcBorders>
              <w:top w:val="single" w:sz="8" w:space="0" w:color="auto"/>
              <w:left w:val="nil"/>
              <w:bottom w:val="single" w:sz="8" w:space="0" w:color="000000"/>
              <w:right w:val="single" w:sz="4"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1020" w:type="dxa"/>
            <w:tcBorders>
              <w:top w:val="single" w:sz="4" w:space="0" w:color="C0C0C0"/>
              <w:left w:val="single" w:sz="4" w:space="0" w:color="C0C0C0"/>
              <w:bottom w:val="single" w:sz="4"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3 días</w:t>
            </w:r>
          </w:p>
        </w:tc>
        <w:tc>
          <w:tcPr>
            <w:tcW w:w="1648" w:type="dxa"/>
            <w:tcBorders>
              <w:top w:val="single" w:sz="4" w:space="0" w:color="C0C0C0"/>
              <w:left w:val="nil"/>
              <w:bottom w:val="single" w:sz="4"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100" w:firstLine="200"/>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18,40 €</w:t>
            </w:r>
          </w:p>
        </w:tc>
      </w:tr>
      <w:tr w:rsidR="006C001B" w:rsidRPr="00193ADD" w:rsidTr="006C001B">
        <w:trPr>
          <w:trHeight w:val="28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451" w:type="dxa"/>
            <w:vMerge/>
            <w:tcBorders>
              <w:top w:val="single" w:sz="8" w:space="0" w:color="auto"/>
              <w:left w:val="nil"/>
              <w:bottom w:val="single" w:sz="8" w:space="0" w:color="000000"/>
              <w:right w:val="single" w:sz="4"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1020" w:type="dxa"/>
            <w:tcBorders>
              <w:top w:val="single" w:sz="4" w:space="0" w:color="C0C0C0"/>
              <w:left w:val="single" w:sz="4" w:space="0" w:color="C0C0C0"/>
              <w:bottom w:val="single" w:sz="4"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5 días</w:t>
            </w:r>
          </w:p>
        </w:tc>
        <w:tc>
          <w:tcPr>
            <w:tcW w:w="1648" w:type="dxa"/>
            <w:tcBorders>
              <w:top w:val="single" w:sz="4" w:space="0" w:color="C0C0C0"/>
              <w:left w:val="nil"/>
              <w:bottom w:val="single" w:sz="4"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100" w:firstLine="200"/>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26,80 €</w:t>
            </w:r>
          </w:p>
        </w:tc>
      </w:tr>
      <w:tr w:rsidR="006C001B" w:rsidRPr="00193ADD" w:rsidTr="006C001B">
        <w:trPr>
          <w:trHeight w:val="28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451" w:type="dxa"/>
            <w:vMerge/>
            <w:tcBorders>
              <w:top w:val="single" w:sz="8" w:space="0" w:color="auto"/>
              <w:left w:val="nil"/>
              <w:bottom w:val="single" w:sz="12" w:space="0" w:color="auto"/>
              <w:right w:val="single" w:sz="4"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1020" w:type="dxa"/>
            <w:tcBorders>
              <w:top w:val="single" w:sz="4" w:space="0" w:color="C0C0C0"/>
              <w:left w:val="single" w:sz="4" w:space="0" w:color="C0C0C0"/>
              <w:bottom w:val="single" w:sz="12"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7 días</w:t>
            </w:r>
          </w:p>
        </w:tc>
        <w:tc>
          <w:tcPr>
            <w:tcW w:w="1648" w:type="dxa"/>
            <w:tcBorders>
              <w:top w:val="single" w:sz="4" w:space="0" w:color="C0C0C0"/>
              <w:left w:val="nil"/>
              <w:bottom w:val="single" w:sz="12"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100" w:firstLine="200"/>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35,40 €</w:t>
            </w:r>
          </w:p>
        </w:tc>
      </w:tr>
      <w:tr w:rsidR="006C001B" w:rsidRPr="00193ADD" w:rsidTr="006C001B">
        <w:trPr>
          <w:trHeight w:val="28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451" w:type="dxa"/>
            <w:vMerge w:val="restart"/>
            <w:tcBorders>
              <w:top w:val="single" w:sz="12" w:space="0" w:color="auto"/>
              <w:left w:val="nil"/>
              <w:bottom w:val="single" w:sz="8" w:space="0" w:color="000000"/>
              <w:right w:val="single" w:sz="4" w:space="0" w:color="auto"/>
            </w:tcBorders>
            <w:shd w:val="clear" w:color="auto" w:fill="auto"/>
            <w:textDirection w:val="btLr"/>
            <w:vAlign w:val="center"/>
            <w:hideMark/>
          </w:tcPr>
          <w:p w:rsidR="006C001B" w:rsidRPr="00193ADD" w:rsidRDefault="006C001B" w:rsidP="006C001B">
            <w:pPr>
              <w:widowControl/>
              <w:suppressAutoHyphens w:val="0"/>
              <w:autoSpaceDN/>
              <w:jc w:val="center"/>
              <w:textAlignment w:val="auto"/>
              <w:rPr>
                <w:rFonts w:ascii="Tahoma" w:eastAsia="Times New Roman" w:hAnsi="Tahoma" w:cs="Tahoma"/>
                <w:b/>
                <w:bCs/>
                <w:kern w:val="0"/>
                <w:sz w:val="20"/>
                <w:szCs w:val="20"/>
                <w:lang w:eastAsia="es-ES" w:bidi="ar-SA"/>
              </w:rPr>
            </w:pPr>
            <w:r w:rsidRPr="00193ADD">
              <w:rPr>
                <w:rFonts w:ascii="Tahoma" w:eastAsia="Times New Roman" w:hAnsi="Tahoma" w:cs="Tahoma"/>
                <w:b/>
                <w:bCs/>
                <w:kern w:val="0"/>
                <w:sz w:val="20"/>
                <w:szCs w:val="20"/>
                <w:lang w:eastAsia="es-ES" w:bidi="ar-SA"/>
              </w:rPr>
              <w:t>Zona T</w:t>
            </w:r>
          </w:p>
        </w:tc>
        <w:tc>
          <w:tcPr>
            <w:tcW w:w="1020" w:type="dxa"/>
            <w:tcBorders>
              <w:top w:val="single" w:sz="12" w:space="0" w:color="auto"/>
              <w:left w:val="single" w:sz="4" w:space="0" w:color="C0C0C0"/>
              <w:bottom w:val="single" w:sz="4"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1 día</w:t>
            </w:r>
          </w:p>
        </w:tc>
        <w:tc>
          <w:tcPr>
            <w:tcW w:w="1648" w:type="dxa"/>
            <w:tcBorders>
              <w:top w:val="single" w:sz="12" w:space="0" w:color="auto"/>
              <w:left w:val="nil"/>
              <w:bottom w:val="single" w:sz="4"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100" w:firstLine="200"/>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17,00 €</w:t>
            </w:r>
          </w:p>
        </w:tc>
      </w:tr>
      <w:tr w:rsidR="006C001B" w:rsidRPr="00193ADD" w:rsidTr="006C001B">
        <w:trPr>
          <w:trHeight w:val="28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451" w:type="dxa"/>
            <w:vMerge/>
            <w:tcBorders>
              <w:top w:val="nil"/>
              <w:left w:val="nil"/>
              <w:bottom w:val="single" w:sz="8" w:space="0" w:color="000000"/>
              <w:right w:val="single" w:sz="4"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1020" w:type="dxa"/>
            <w:tcBorders>
              <w:top w:val="single" w:sz="4" w:space="0" w:color="C0C0C0"/>
              <w:left w:val="single" w:sz="4" w:space="0" w:color="C0C0C0"/>
              <w:bottom w:val="single" w:sz="4"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2 días</w:t>
            </w:r>
          </w:p>
        </w:tc>
        <w:tc>
          <w:tcPr>
            <w:tcW w:w="1648" w:type="dxa"/>
            <w:tcBorders>
              <w:top w:val="single" w:sz="4" w:space="0" w:color="C0C0C0"/>
              <w:left w:val="nil"/>
              <w:bottom w:val="single" w:sz="4"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100" w:firstLine="200"/>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28,40 €</w:t>
            </w:r>
          </w:p>
        </w:tc>
      </w:tr>
      <w:tr w:rsidR="006C001B" w:rsidRPr="00193ADD" w:rsidTr="006C001B">
        <w:trPr>
          <w:trHeight w:val="31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451" w:type="dxa"/>
            <w:vMerge/>
            <w:tcBorders>
              <w:top w:val="nil"/>
              <w:left w:val="nil"/>
              <w:bottom w:val="single" w:sz="8" w:space="0" w:color="000000"/>
              <w:right w:val="single" w:sz="4"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1020" w:type="dxa"/>
            <w:tcBorders>
              <w:top w:val="single" w:sz="4" w:space="0" w:color="C0C0C0"/>
              <w:left w:val="single" w:sz="4" w:space="0" w:color="C0C0C0"/>
              <w:bottom w:val="single" w:sz="4"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3 días</w:t>
            </w:r>
          </w:p>
        </w:tc>
        <w:tc>
          <w:tcPr>
            <w:tcW w:w="1648" w:type="dxa"/>
            <w:tcBorders>
              <w:top w:val="single" w:sz="4" w:space="0" w:color="C0C0C0"/>
              <w:left w:val="nil"/>
              <w:bottom w:val="single" w:sz="4"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100" w:firstLine="200"/>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35,40 €</w:t>
            </w:r>
          </w:p>
        </w:tc>
      </w:tr>
      <w:tr w:rsidR="006C001B" w:rsidRPr="00193ADD" w:rsidTr="006C001B">
        <w:trPr>
          <w:trHeight w:val="31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451" w:type="dxa"/>
            <w:vMerge/>
            <w:tcBorders>
              <w:top w:val="nil"/>
              <w:left w:val="nil"/>
              <w:bottom w:val="single" w:sz="8" w:space="0" w:color="000000"/>
              <w:right w:val="single" w:sz="4"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1020" w:type="dxa"/>
            <w:tcBorders>
              <w:top w:val="single" w:sz="4" w:space="0" w:color="C0C0C0"/>
              <w:left w:val="single" w:sz="4" w:space="0" w:color="C0C0C0"/>
              <w:bottom w:val="single" w:sz="4"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5 días</w:t>
            </w:r>
          </w:p>
        </w:tc>
        <w:tc>
          <w:tcPr>
            <w:tcW w:w="1648" w:type="dxa"/>
            <w:tcBorders>
              <w:top w:val="single" w:sz="4" w:space="0" w:color="C0C0C0"/>
              <w:left w:val="nil"/>
              <w:bottom w:val="single" w:sz="4"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100" w:firstLine="200"/>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50,80 €</w:t>
            </w:r>
          </w:p>
        </w:tc>
      </w:tr>
      <w:tr w:rsidR="006C001B" w:rsidRPr="00193ADD" w:rsidTr="006C001B">
        <w:trPr>
          <w:trHeight w:val="31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451" w:type="dxa"/>
            <w:vMerge/>
            <w:tcBorders>
              <w:top w:val="nil"/>
              <w:left w:val="nil"/>
              <w:bottom w:val="single" w:sz="8" w:space="0" w:color="000000"/>
              <w:right w:val="single" w:sz="4" w:space="0" w:color="auto"/>
            </w:tcBorders>
            <w:vAlign w:val="center"/>
            <w:hideMark/>
          </w:tcPr>
          <w:p w:rsidR="006C001B" w:rsidRPr="00193ADD" w:rsidRDefault="006C001B" w:rsidP="006C001B">
            <w:pPr>
              <w:widowControl/>
              <w:suppressAutoHyphens w:val="0"/>
              <w:autoSpaceDN/>
              <w:textAlignment w:val="auto"/>
              <w:rPr>
                <w:rFonts w:ascii="Tahoma" w:eastAsia="Times New Roman" w:hAnsi="Tahoma" w:cs="Tahoma"/>
                <w:b/>
                <w:bCs/>
                <w:kern w:val="0"/>
                <w:sz w:val="20"/>
                <w:szCs w:val="20"/>
                <w:lang w:eastAsia="es-ES" w:bidi="ar-SA"/>
              </w:rPr>
            </w:pPr>
          </w:p>
        </w:tc>
        <w:tc>
          <w:tcPr>
            <w:tcW w:w="1020" w:type="dxa"/>
            <w:tcBorders>
              <w:top w:val="single" w:sz="4" w:space="0" w:color="C0C0C0"/>
              <w:left w:val="single" w:sz="4" w:space="0" w:color="C0C0C0"/>
              <w:bottom w:val="single" w:sz="8" w:space="0" w:color="auto"/>
              <w:right w:val="single" w:sz="4" w:space="0" w:color="auto"/>
            </w:tcBorders>
            <w:shd w:val="clear" w:color="auto" w:fill="auto"/>
            <w:noWrap/>
            <w:vAlign w:val="bottom"/>
            <w:hideMark/>
          </w:tcPr>
          <w:p w:rsidR="006C001B" w:rsidRPr="00193ADD" w:rsidRDefault="006C001B" w:rsidP="006C001B">
            <w:pPr>
              <w:widowControl/>
              <w:suppressAutoHyphens w:val="0"/>
              <w:autoSpaceDN/>
              <w:ind w:left="46"/>
              <w:textAlignment w:val="auto"/>
              <w:rPr>
                <w:rFonts w:ascii="Tahoma" w:eastAsia="Times New Roman" w:hAnsi="Tahoma" w:cs="Tahoma"/>
                <w:bCs/>
                <w:kern w:val="0"/>
                <w:sz w:val="20"/>
                <w:szCs w:val="20"/>
                <w:lang w:eastAsia="es-ES" w:bidi="ar-SA"/>
              </w:rPr>
            </w:pPr>
            <w:r w:rsidRPr="00193ADD">
              <w:rPr>
                <w:rFonts w:ascii="Tahoma" w:eastAsia="Times New Roman" w:hAnsi="Tahoma" w:cs="Tahoma"/>
                <w:bCs/>
                <w:kern w:val="0"/>
                <w:sz w:val="20"/>
                <w:szCs w:val="20"/>
                <w:lang w:eastAsia="es-ES" w:bidi="ar-SA"/>
              </w:rPr>
              <w:t>7 días</w:t>
            </w:r>
          </w:p>
        </w:tc>
        <w:tc>
          <w:tcPr>
            <w:tcW w:w="1648" w:type="dxa"/>
            <w:tcBorders>
              <w:top w:val="single" w:sz="4" w:space="0" w:color="C0C0C0"/>
              <w:left w:val="nil"/>
              <w:bottom w:val="single" w:sz="8" w:space="0" w:color="auto"/>
              <w:right w:val="single" w:sz="8" w:space="0" w:color="auto"/>
            </w:tcBorders>
            <w:shd w:val="clear" w:color="auto" w:fill="auto"/>
            <w:noWrap/>
            <w:vAlign w:val="bottom"/>
            <w:hideMark/>
          </w:tcPr>
          <w:p w:rsidR="006C001B" w:rsidRPr="00193ADD" w:rsidRDefault="006C001B" w:rsidP="006C001B">
            <w:pPr>
              <w:widowControl/>
              <w:suppressAutoHyphens w:val="0"/>
              <w:autoSpaceDN/>
              <w:ind w:right="355" w:firstLineChars="100" w:firstLine="200"/>
              <w:jc w:val="right"/>
              <w:textAlignment w:val="auto"/>
              <w:rPr>
                <w:rFonts w:ascii="Tahoma" w:eastAsia="Times New Roman" w:hAnsi="Tahoma" w:cs="Tahoma"/>
                <w:kern w:val="0"/>
                <w:sz w:val="20"/>
                <w:szCs w:val="20"/>
                <w:lang w:eastAsia="es-ES" w:bidi="ar-SA"/>
              </w:rPr>
            </w:pPr>
            <w:r w:rsidRPr="00193ADD">
              <w:rPr>
                <w:rFonts w:ascii="Tahoma" w:eastAsia="Times New Roman" w:hAnsi="Tahoma" w:cs="Tahoma"/>
                <w:kern w:val="0"/>
                <w:sz w:val="20"/>
                <w:szCs w:val="20"/>
                <w:lang w:eastAsia="es-ES" w:bidi="ar-SA"/>
              </w:rPr>
              <w:t>70,80 €</w:t>
            </w:r>
          </w:p>
        </w:tc>
      </w:tr>
    </w:tbl>
    <w:p w:rsidR="006C001B" w:rsidRDefault="006C001B" w:rsidP="006C001B">
      <w:pPr>
        <w:pStyle w:val="Descripcin1"/>
      </w:pPr>
      <w:r>
        <w:t xml:space="preserve">Tabla 8: </w:t>
      </w:r>
      <w:r>
        <w:rPr>
          <w:b w:val="0"/>
          <w:i/>
        </w:rPr>
        <w:t>Tarifas Billete Turístico</w:t>
      </w:r>
      <w:bookmarkEnd w:id="39"/>
    </w:p>
    <w:p w:rsidR="00A706D2" w:rsidRDefault="00452224" w:rsidP="000F7712">
      <w:pPr>
        <w:pStyle w:val="Ttulo3"/>
        <w:ind w:left="1701" w:hanging="850"/>
      </w:pPr>
      <w:r>
        <w:lastRenderedPageBreak/>
        <w:t>Demanda de Transporte Público</w:t>
      </w:r>
      <w:bookmarkEnd w:id="26"/>
      <w:bookmarkEnd w:id="27"/>
    </w:p>
    <w:p w:rsidR="00A706D2" w:rsidRDefault="00452224">
      <w:pPr>
        <w:pStyle w:val="NormalWeb"/>
        <w:spacing w:line="312" w:lineRule="atLeast"/>
        <w:rPr>
          <w:rFonts w:ascii="Tahoma" w:hAnsi="Tahoma" w:cs="Tahoma"/>
          <w:sz w:val="20"/>
          <w:szCs w:val="20"/>
        </w:rPr>
      </w:pPr>
      <w:r>
        <w:rPr>
          <w:rFonts w:ascii="Tahoma" w:hAnsi="Tahoma" w:cs="Tahoma"/>
          <w:sz w:val="20"/>
          <w:szCs w:val="20"/>
        </w:rPr>
        <w:t>El sistema de transporte público de la Comunidad de Madrid durante el año 2015 ha registrado 1.385,8 millones de viajes. Esta cifra supone un incremento del 1,07 por ciento respecto a los resultados del ejercicio anterior.</w:t>
      </w:r>
    </w:p>
    <w:tbl>
      <w:tblPr>
        <w:tblW w:w="9247" w:type="dxa"/>
        <w:jc w:val="center"/>
        <w:tblLayout w:type="fixed"/>
        <w:tblCellMar>
          <w:left w:w="10" w:type="dxa"/>
          <w:right w:w="10" w:type="dxa"/>
        </w:tblCellMar>
        <w:tblLook w:val="0600" w:firstRow="0" w:lastRow="0" w:firstColumn="0" w:lastColumn="0" w:noHBand="1" w:noVBand="1"/>
      </w:tblPr>
      <w:tblGrid>
        <w:gridCol w:w="1196"/>
        <w:gridCol w:w="854"/>
        <w:gridCol w:w="1216"/>
        <w:gridCol w:w="1196"/>
        <w:gridCol w:w="1196"/>
        <w:gridCol w:w="1197"/>
        <w:gridCol w:w="1196"/>
        <w:gridCol w:w="1196"/>
      </w:tblGrid>
      <w:tr w:rsidR="00A706D2" w:rsidTr="00BB00CC">
        <w:trPr>
          <w:trHeight w:val="780"/>
          <w:jc w:val="center"/>
        </w:trPr>
        <w:tc>
          <w:tcPr>
            <w:tcW w:w="2050" w:type="dxa"/>
            <w:gridSpan w:val="2"/>
            <w:shd w:val="clear" w:color="auto" w:fill="808080"/>
            <w:tcMar>
              <w:top w:w="0" w:type="dxa"/>
              <w:left w:w="70" w:type="dxa"/>
              <w:bottom w:w="0" w:type="dxa"/>
              <w:right w:w="70" w:type="dxa"/>
            </w:tcMar>
            <w:vAlign w:val="center"/>
          </w:tcPr>
          <w:p w:rsidR="00A706D2" w:rsidRDefault="00452224">
            <w:pPr>
              <w:pStyle w:val="Standard"/>
              <w:tabs>
                <w:tab w:val="clear" w:pos="1134"/>
              </w:tabs>
              <w:spacing w:before="0" w:after="0" w:line="240" w:lineRule="auto"/>
              <w:rPr>
                <w:rFonts w:ascii="Arial Narrow" w:hAnsi="Arial Narrow" w:cs="Arial Narrow"/>
                <w:b/>
                <w:bCs/>
              </w:rPr>
            </w:pPr>
            <w:r>
              <w:rPr>
                <w:rFonts w:ascii="Arial Narrow" w:hAnsi="Arial Narrow" w:cs="Arial Narrow"/>
                <w:b/>
                <w:bCs/>
              </w:rPr>
              <w:t>AÑO</w:t>
            </w:r>
          </w:p>
        </w:tc>
        <w:tc>
          <w:tcPr>
            <w:tcW w:w="1216" w:type="dxa"/>
            <w:shd w:val="clear" w:color="auto" w:fill="808080"/>
            <w:tcMar>
              <w:top w:w="0" w:type="dxa"/>
              <w:left w:w="70" w:type="dxa"/>
              <w:bottom w:w="0" w:type="dxa"/>
              <w:right w:w="70" w:type="dxa"/>
            </w:tcMar>
            <w:vAlign w:val="center"/>
          </w:tcPr>
          <w:p w:rsidR="00A706D2" w:rsidRDefault="00452224">
            <w:pPr>
              <w:pStyle w:val="Standard"/>
              <w:tabs>
                <w:tab w:val="clear" w:pos="1134"/>
              </w:tabs>
              <w:spacing w:before="0" w:after="0" w:line="240" w:lineRule="auto"/>
              <w:rPr>
                <w:rFonts w:ascii="Arial Narrow" w:hAnsi="Arial Narrow" w:cs="Arial Narrow"/>
                <w:b/>
                <w:bCs/>
              </w:rPr>
            </w:pPr>
            <w:r>
              <w:rPr>
                <w:rFonts w:ascii="Arial Narrow" w:hAnsi="Arial Narrow" w:cs="Arial Narrow"/>
                <w:b/>
                <w:bCs/>
              </w:rPr>
              <w:t>Metro</w:t>
            </w:r>
          </w:p>
        </w:tc>
        <w:tc>
          <w:tcPr>
            <w:tcW w:w="1196" w:type="dxa"/>
            <w:shd w:val="clear" w:color="auto" w:fill="808080"/>
            <w:tcMar>
              <w:top w:w="0" w:type="dxa"/>
              <w:left w:w="70" w:type="dxa"/>
              <w:bottom w:w="0" w:type="dxa"/>
              <w:right w:w="70" w:type="dxa"/>
            </w:tcMar>
            <w:vAlign w:val="center"/>
          </w:tcPr>
          <w:p w:rsidR="00A706D2" w:rsidRDefault="00452224">
            <w:pPr>
              <w:pStyle w:val="Standard"/>
              <w:tabs>
                <w:tab w:val="clear" w:pos="1134"/>
              </w:tabs>
              <w:spacing w:before="0" w:after="0" w:line="240" w:lineRule="auto"/>
              <w:jc w:val="center"/>
            </w:pPr>
            <w:r>
              <w:rPr>
                <w:rFonts w:ascii="Arial Narrow" w:hAnsi="Arial Narrow" w:cs="Arial Narrow"/>
                <w:b/>
                <w:bCs/>
              </w:rPr>
              <w:t xml:space="preserve">Autobús </w:t>
            </w:r>
            <w:r>
              <w:rPr>
                <w:rFonts w:ascii="Arial Narrow" w:hAnsi="Arial Narrow" w:cs="Arial Narrow"/>
                <w:b/>
                <w:bCs/>
                <w:vertAlign w:val="superscript"/>
              </w:rPr>
              <w:t>(1)</w:t>
            </w:r>
          </w:p>
        </w:tc>
        <w:tc>
          <w:tcPr>
            <w:tcW w:w="1196" w:type="dxa"/>
            <w:shd w:val="clear" w:color="auto" w:fill="808080"/>
            <w:tcMar>
              <w:top w:w="0" w:type="dxa"/>
              <w:left w:w="70" w:type="dxa"/>
              <w:bottom w:w="0" w:type="dxa"/>
              <w:right w:w="70" w:type="dxa"/>
            </w:tcMar>
            <w:vAlign w:val="center"/>
          </w:tcPr>
          <w:p w:rsidR="00A706D2" w:rsidRDefault="00452224">
            <w:pPr>
              <w:pStyle w:val="Standard"/>
              <w:tabs>
                <w:tab w:val="clear" w:pos="1134"/>
              </w:tabs>
              <w:spacing w:before="0" w:after="0" w:line="240" w:lineRule="auto"/>
              <w:jc w:val="center"/>
              <w:rPr>
                <w:rFonts w:ascii="Arial Narrow" w:hAnsi="Arial Narrow" w:cs="Arial Narrow"/>
                <w:b/>
                <w:bCs/>
              </w:rPr>
            </w:pPr>
            <w:r>
              <w:rPr>
                <w:rFonts w:ascii="Arial Narrow" w:hAnsi="Arial Narrow" w:cs="Arial Narrow"/>
                <w:b/>
                <w:bCs/>
              </w:rPr>
              <w:t>Metros Ligeros</w:t>
            </w:r>
          </w:p>
        </w:tc>
        <w:tc>
          <w:tcPr>
            <w:tcW w:w="1197" w:type="dxa"/>
            <w:shd w:val="clear" w:color="auto" w:fill="808080"/>
            <w:tcMar>
              <w:top w:w="0" w:type="dxa"/>
              <w:left w:w="70" w:type="dxa"/>
              <w:bottom w:w="0" w:type="dxa"/>
              <w:right w:w="70" w:type="dxa"/>
            </w:tcMar>
            <w:vAlign w:val="center"/>
          </w:tcPr>
          <w:p w:rsidR="00A706D2" w:rsidRDefault="00452224">
            <w:pPr>
              <w:pStyle w:val="Standard"/>
              <w:tabs>
                <w:tab w:val="clear" w:pos="1134"/>
              </w:tabs>
              <w:spacing w:before="0" w:after="0" w:line="240" w:lineRule="auto"/>
              <w:jc w:val="center"/>
              <w:rPr>
                <w:rFonts w:ascii="Arial Narrow" w:hAnsi="Arial Narrow" w:cs="Arial Narrow"/>
                <w:b/>
                <w:bCs/>
              </w:rPr>
            </w:pPr>
            <w:r>
              <w:rPr>
                <w:rFonts w:ascii="Arial Narrow" w:hAnsi="Arial Narrow" w:cs="Arial Narrow"/>
                <w:b/>
                <w:bCs/>
              </w:rPr>
              <w:t>Renfe</w:t>
            </w:r>
            <w:r>
              <w:rPr>
                <w:rFonts w:ascii="Arial Narrow" w:hAnsi="Arial Narrow" w:cs="Arial Narrow"/>
                <w:b/>
                <w:bCs/>
              </w:rPr>
              <w:br/>
              <w:t>Cercanías</w:t>
            </w:r>
          </w:p>
        </w:tc>
        <w:tc>
          <w:tcPr>
            <w:tcW w:w="1196" w:type="dxa"/>
            <w:shd w:val="clear" w:color="auto" w:fill="808080"/>
            <w:tcMar>
              <w:top w:w="0" w:type="dxa"/>
              <w:left w:w="10" w:type="dxa"/>
              <w:bottom w:w="0" w:type="dxa"/>
              <w:right w:w="10" w:type="dxa"/>
            </w:tcMar>
            <w:vAlign w:val="center"/>
          </w:tcPr>
          <w:p w:rsidR="00A706D2" w:rsidRDefault="000F7712">
            <w:pPr>
              <w:pStyle w:val="Standard"/>
              <w:tabs>
                <w:tab w:val="clear" w:pos="1134"/>
              </w:tabs>
              <w:spacing w:before="0" w:after="0" w:line="240" w:lineRule="auto"/>
              <w:jc w:val="center"/>
              <w:rPr>
                <w:rFonts w:ascii="Arial Narrow" w:hAnsi="Arial Narrow" w:cs="Arial Narrow"/>
                <w:b/>
                <w:bCs/>
              </w:rPr>
            </w:pPr>
            <w:r>
              <w:rPr>
                <w:rFonts w:ascii="Arial Narrow" w:hAnsi="Arial Narrow" w:cs="Arial Narrow"/>
                <w:b/>
                <w:bCs/>
              </w:rPr>
              <w:t>TFM</w:t>
            </w:r>
          </w:p>
        </w:tc>
        <w:tc>
          <w:tcPr>
            <w:tcW w:w="1196" w:type="dxa"/>
            <w:shd w:val="clear" w:color="auto" w:fill="808080"/>
            <w:tcMar>
              <w:top w:w="0" w:type="dxa"/>
              <w:left w:w="70" w:type="dxa"/>
              <w:bottom w:w="0" w:type="dxa"/>
              <w:right w:w="70" w:type="dxa"/>
            </w:tcMar>
            <w:vAlign w:val="center"/>
          </w:tcPr>
          <w:p w:rsidR="00A706D2" w:rsidRDefault="00452224">
            <w:pPr>
              <w:pStyle w:val="Standard"/>
              <w:tabs>
                <w:tab w:val="clear" w:pos="1134"/>
              </w:tabs>
              <w:spacing w:before="0" w:after="0" w:line="240" w:lineRule="auto"/>
              <w:jc w:val="center"/>
              <w:rPr>
                <w:rFonts w:ascii="Arial Narrow" w:hAnsi="Arial Narrow" w:cs="Arial Narrow"/>
                <w:b/>
                <w:bCs/>
              </w:rPr>
            </w:pPr>
            <w:r>
              <w:rPr>
                <w:rFonts w:ascii="Arial Narrow" w:hAnsi="Arial Narrow" w:cs="Arial Narrow"/>
                <w:b/>
                <w:bCs/>
              </w:rPr>
              <w:t>TOTAL</w:t>
            </w:r>
          </w:p>
        </w:tc>
      </w:tr>
      <w:tr w:rsidR="00A706D2" w:rsidTr="00BB00CC">
        <w:trPr>
          <w:trHeight w:val="454"/>
          <w:jc w:val="center"/>
        </w:trPr>
        <w:tc>
          <w:tcPr>
            <w:tcW w:w="2050" w:type="dxa"/>
            <w:gridSpan w:val="2"/>
            <w:shd w:val="clear" w:color="auto" w:fill="auto"/>
            <w:tcMar>
              <w:top w:w="0" w:type="dxa"/>
              <w:left w:w="70" w:type="dxa"/>
              <w:bottom w:w="0" w:type="dxa"/>
              <w:right w:w="70" w:type="dxa"/>
            </w:tcMar>
            <w:vAlign w:val="center"/>
          </w:tcPr>
          <w:p w:rsidR="00A706D2" w:rsidRDefault="00452224">
            <w:pPr>
              <w:pStyle w:val="Standard"/>
              <w:tabs>
                <w:tab w:val="clear" w:pos="1134"/>
              </w:tabs>
              <w:spacing w:before="0" w:after="0" w:line="240" w:lineRule="auto"/>
              <w:rPr>
                <w:rFonts w:ascii="Arial Narrow" w:hAnsi="Arial Narrow" w:cs="Arial Narrow"/>
                <w:b/>
                <w:bCs/>
                <w:sz w:val="22"/>
                <w:szCs w:val="22"/>
              </w:rPr>
            </w:pPr>
            <w:r>
              <w:rPr>
                <w:rFonts w:ascii="Arial Narrow" w:hAnsi="Arial Narrow" w:cs="Arial Narrow"/>
                <w:b/>
                <w:bCs/>
                <w:sz w:val="22"/>
                <w:szCs w:val="22"/>
              </w:rPr>
              <w:t>2.015</w:t>
            </w:r>
          </w:p>
        </w:tc>
        <w:tc>
          <w:tcPr>
            <w:tcW w:w="1216" w:type="dxa"/>
            <w:shd w:val="clear" w:color="auto" w:fill="auto"/>
            <w:tcMar>
              <w:top w:w="0" w:type="dxa"/>
              <w:left w:w="70" w:type="dxa"/>
              <w:bottom w:w="0" w:type="dxa"/>
              <w:right w:w="70" w:type="dxa"/>
            </w:tcMar>
            <w:vAlign w:val="center"/>
          </w:tcPr>
          <w:p w:rsidR="00A706D2" w:rsidRDefault="00452224">
            <w:pPr>
              <w:pStyle w:val="Standard"/>
              <w:tabs>
                <w:tab w:val="clear" w:pos="1134"/>
              </w:tabs>
              <w:spacing w:before="0" w:after="0" w:line="240" w:lineRule="auto"/>
              <w:jc w:val="center"/>
              <w:rPr>
                <w:rFonts w:ascii="Arial Narrow" w:hAnsi="Arial Narrow" w:cs="Arial Narrow"/>
                <w:sz w:val="22"/>
                <w:szCs w:val="22"/>
              </w:rPr>
            </w:pPr>
            <w:r>
              <w:rPr>
                <w:rFonts w:ascii="Arial Narrow" w:hAnsi="Arial Narrow" w:cs="Arial Narrow"/>
                <w:sz w:val="22"/>
                <w:szCs w:val="22"/>
              </w:rPr>
              <w:t>569,7</w:t>
            </w:r>
          </w:p>
        </w:tc>
        <w:tc>
          <w:tcPr>
            <w:tcW w:w="1196" w:type="dxa"/>
            <w:shd w:val="clear" w:color="auto" w:fill="auto"/>
            <w:tcMar>
              <w:top w:w="0" w:type="dxa"/>
              <w:left w:w="70" w:type="dxa"/>
              <w:bottom w:w="0" w:type="dxa"/>
              <w:right w:w="70" w:type="dxa"/>
            </w:tcMar>
            <w:vAlign w:val="center"/>
          </w:tcPr>
          <w:p w:rsidR="00A706D2" w:rsidRDefault="00452224">
            <w:pPr>
              <w:pStyle w:val="Standard"/>
              <w:tabs>
                <w:tab w:val="clear" w:pos="1134"/>
              </w:tabs>
              <w:spacing w:before="0" w:after="0" w:line="240" w:lineRule="auto"/>
              <w:jc w:val="center"/>
              <w:rPr>
                <w:rFonts w:ascii="Arial Narrow" w:hAnsi="Arial Narrow" w:cs="Arial Narrow"/>
                <w:sz w:val="22"/>
                <w:szCs w:val="22"/>
              </w:rPr>
            </w:pPr>
            <w:r>
              <w:rPr>
                <w:rFonts w:ascii="Arial Narrow" w:hAnsi="Arial Narrow" w:cs="Arial Narrow"/>
                <w:sz w:val="22"/>
                <w:szCs w:val="22"/>
              </w:rPr>
              <w:t>613,2</w:t>
            </w:r>
          </w:p>
        </w:tc>
        <w:tc>
          <w:tcPr>
            <w:tcW w:w="1196" w:type="dxa"/>
            <w:shd w:val="clear" w:color="auto" w:fill="auto"/>
            <w:tcMar>
              <w:top w:w="0" w:type="dxa"/>
              <w:left w:w="70" w:type="dxa"/>
              <w:bottom w:w="0" w:type="dxa"/>
              <w:right w:w="70" w:type="dxa"/>
            </w:tcMar>
            <w:vAlign w:val="center"/>
          </w:tcPr>
          <w:p w:rsidR="00A706D2" w:rsidRDefault="00452224">
            <w:pPr>
              <w:pStyle w:val="Standard"/>
              <w:tabs>
                <w:tab w:val="clear" w:pos="1134"/>
              </w:tabs>
              <w:spacing w:before="0" w:after="0" w:line="240" w:lineRule="auto"/>
              <w:jc w:val="center"/>
              <w:rPr>
                <w:rFonts w:ascii="Arial Narrow" w:hAnsi="Arial Narrow" w:cs="Arial Narrow"/>
                <w:sz w:val="22"/>
                <w:szCs w:val="22"/>
              </w:rPr>
            </w:pPr>
            <w:r>
              <w:rPr>
                <w:rFonts w:ascii="Arial Narrow" w:hAnsi="Arial Narrow" w:cs="Arial Narrow"/>
                <w:sz w:val="22"/>
                <w:szCs w:val="22"/>
              </w:rPr>
              <w:t>14,7</w:t>
            </w:r>
          </w:p>
        </w:tc>
        <w:tc>
          <w:tcPr>
            <w:tcW w:w="1197" w:type="dxa"/>
            <w:shd w:val="clear" w:color="auto" w:fill="auto"/>
            <w:tcMar>
              <w:top w:w="0" w:type="dxa"/>
              <w:left w:w="70" w:type="dxa"/>
              <w:bottom w:w="0" w:type="dxa"/>
              <w:right w:w="70" w:type="dxa"/>
            </w:tcMar>
            <w:vAlign w:val="center"/>
          </w:tcPr>
          <w:p w:rsidR="00A706D2" w:rsidRDefault="00452224">
            <w:pPr>
              <w:pStyle w:val="Standard"/>
              <w:tabs>
                <w:tab w:val="clear" w:pos="1134"/>
              </w:tabs>
              <w:spacing w:before="0" w:after="0" w:line="240" w:lineRule="auto"/>
              <w:jc w:val="center"/>
              <w:rPr>
                <w:rFonts w:ascii="Arial Narrow" w:hAnsi="Arial Narrow" w:cs="Arial Narrow"/>
                <w:sz w:val="22"/>
                <w:szCs w:val="22"/>
              </w:rPr>
            </w:pPr>
            <w:r>
              <w:rPr>
                <w:rFonts w:ascii="Arial Narrow" w:hAnsi="Arial Narrow" w:cs="Arial Narrow"/>
                <w:sz w:val="22"/>
                <w:szCs w:val="22"/>
              </w:rPr>
              <w:t>182,2</w:t>
            </w:r>
          </w:p>
        </w:tc>
        <w:tc>
          <w:tcPr>
            <w:tcW w:w="1196" w:type="dxa"/>
            <w:shd w:val="clear" w:color="auto" w:fill="auto"/>
            <w:tcMar>
              <w:top w:w="0" w:type="dxa"/>
              <w:left w:w="10" w:type="dxa"/>
              <w:bottom w:w="0" w:type="dxa"/>
              <w:right w:w="10" w:type="dxa"/>
            </w:tcMar>
            <w:vAlign w:val="center"/>
          </w:tcPr>
          <w:p w:rsidR="00A706D2" w:rsidRDefault="00452224">
            <w:pPr>
              <w:pStyle w:val="Standard"/>
              <w:tabs>
                <w:tab w:val="clear" w:pos="1134"/>
              </w:tabs>
              <w:spacing w:before="0" w:after="0" w:line="240" w:lineRule="auto"/>
              <w:jc w:val="center"/>
              <w:rPr>
                <w:rFonts w:ascii="Arial Narrow" w:hAnsi="Arial Narrow" w:cs="Arial Narrow"/>
                <w:sz w:val="22"/>
                <w:szCs w:val="22"/>
              </w:rPr>
            </w:pPr>
            <w:r>
              <w:rPr>
                <w:rFonts w:ascii="Arial Narrow" w:hAnsi="Arial Narrow" w:cs="Arial Narrow"/>
                <w:sz w:val="22"/>
                <w:szCs w:val="22"/>
              </w:rPr>
              <w:t>5,9</w:t>
            </w:r>
          </w:p>
        </w:tc>
        <w:tc>
          <w:tcPr>
            <w:tcW w:w="1196" w:type="dxa"/>
            <w:shd w:val="clear" w:color="auto" w:fill="auto"/>
            <w:tcMar>
              <w:top w:w="0" w:type="dxa"/>
              <w:left w:w="70" w:type="dxa"/>
              <w:bottom w:w="0" w:type="dxa"/>
              <w:right w:w="70" w:type="dxa"/>
            </w:tcMar>
            <w:vAlign w:val="center"/>
          </w:tcPr>
          <w:p w:rsidR="00A706D2" w:rsidRPr="00FB0551" w:rsidRDefault="00452224">
            <w:pPr>
              <w:pStyle w:val="Standard"/>
              <w:tabs>
                <w:tab w:val="clear" w:pos="1134"/>
              </w:tabs>
              <w:spacing w:before="0" w:after="0" w:line="240" w:lineRule="auto"/>
              <w:jc w:val="center"/>
              <w:rPr>
                <w:rFonts w:ascii="Arial Narrow" w:hAnsi="Arial Narrow" w:cs="Arial Narrow"/>
                <w:b/>
                <w:sz w:val="22"/>
                <w:szCs w:val="22"/>
              </w:rPr>
            </w:pPr>
            <w:r w:rsidRPr="00FB0551">
              <w:rPr>
                <w:rFonts w:ascii="Arial Narrow" w:hAnsi="Arial Narrow" w:cs="Arial Narrow"/>
                <w:b/>
                <w:sz w:val="22"/>
                <w:szCs w:val="22"/>
              </w:rPr>
              <w:t>1.385,8</w:t>
            </w:r>
          </w:p>
        </w:tc>
      </w:tr>
      <w:tr w:rsidR="00A706D2" w:rsidTr="00BB00CC">
        <w:trPr>
          <w:trHeight w:val="255"/>
          <w:jc w:val="center"/>
        </w:trPr>
        <w:tc>
          <w:tcPr>
            <w:tcW w:w="2050" w:type="dxa"/>
            <w:gridSpan w:val="2"/>
            <w:shd w:val="clear" w:color="auto" w:fill="auto"/>
            <w:tcMar>
              <w:top w:w="0" w:type="dxa"/>
              <w:left w:w="70" w:type="dxa"/>
              <w:bottom w:w="0" w:type="dxa"/>
              <w:right w:w="70" w:type="dxa"/>
            </w:tcMar>
            <w:vAlign w:val="center"/>
          </w:tcPr>
          <w:p w:rsidR="00A706D2" w:rsidRDefault="00A706D2">
            <w:pPr>
              <w:pStyle w:val="Standard"/>
              <w:tabs>
                <w:tab w:val="clear" w:pos="1134"/>
              </w:tabs>
              <w:snapToGrid w:val="0"/>
              <w:spacing w:before="0" w:after="0" w:line="240" w:lineRule="auto"/>
              <w:jc w:val="left"/>
            </w:pPr>
          </w:p>
        </w:tc>
        <w:tc>
          <w:tcPr>
            <w:tcW w:w="1216" w:type="dxa"/>
            <w:shd w:val="clear" w:color="auto" w:fill="auto"/>
            <w:tcMar>
              <w:top w:w="0" w:type="dxa"/>
              <w:left w:w="70" w:type="dxa"/>
              <w:bottom w:w="0" w:type="dxa"/>
              <w:right w:w="70" w:type="dxa"/>
            </w:tcMar>
            <w:vAlign w:val="center"/>
          </w:tcPr>
          <w:p w:rsidR="00A706D2" w:rsidRDefault="00A706D2">
            <w:pPr>
              <w:pStyle w:val="Standard"/>
              <w:tabs>
                <w:tab w:val="clear" w:pos="1134"/>
              </w:tabs>
              <w:snapToGrid w:val="0"/>
              <w:spacing w:before="0" w:after="0" w:line="240" w:lineRule="auto"/>
              <w:jc w:val="left"/>
            </w:pPr>
          </w:p>
        </w:tc>
        <w:tc>
          <w:tcPr>
            <w:tcW w:w="1196" w:type="dxa"/>
            <w:shd w:val="clear" w:color="auto" w:fill="auto"/>
            <w:tcMar>
              <w:top w:w="0" w:type="dxa"/>
              <w:left w:w="70" w:type="dxa"/>
              <w:bottom w:w="0" w:type="dxa"/>
              <w:right w:w="70" w:type="dxa"/>
            </w:tcMar>
            <w:vAlign w:val="center"/>
          </w:tcPr>
          <w:p w:rsidR="00A706D2" w:rsidRDefault="00A706D2">
            <w:pPr>
              <w:pStyle w:val="Standard"/>
              <w:tabs>
                <w:tab w:val="clear" w:pos="1134"/>
              </w:tabs>
              <w:snapToGrid w:val="0"/>
              <w:spacing w:before="0" w:after="0" w:line="240" w:lineRule="auto"/>
              <w:jc w:val="left"/>
            </w:pPr>
          </w:p>
        </w:tc>
        <w:tc>
          <w:tcPr>
            <w:tcW w:w="1196" w:type="dxa"/>
            <w:shd w:val="clear" w:color="auto" w:fill="auto"/>
            <w:tcMar>
              <w:top w:w="0" w:type="dxa"/>
              <w:left w:w="70" w:type="dxa"/>
              <w:bottom w:w="0" w:type="dxa"/>
              <w:right w:w="70" w:type="dxa"/>
            </w:tcMar>
            <w:vAlign w:val="center"/>
          </w:tcPr>
          <w:p w:rsidR="00A706D2" w:rsidRDefault="00A706D2">
            <w:pPr>
              <w:pStyle w:val="Standard"/>
              <w:tabs>
                <w:tab w:val="clear" w:pos="1134"/>
              </w:tabs>
              <w:snapToGrid w:val="0"/>
              <w:spacing w:before="0" w:after="0" w:line="240" w:lineRule="auto"/>
              <w:jc w:val="left"/>
            </w:pPr>
          </w:p>
        </w:tc>
        <w:tc>
          <w:tcPr>
            <w:tcW w:w="1197" w:type="dxa"/>
            <w:shd w:val="clear" w:color="auto" w:fill="auto"/>
            <w:tcMar>
              <w:top w:w="0" w:type="dxa"/>
              <w:left w:w="70" w:type="dxa"/>
              <w:bottom w:w="0" w:type="dxa"/>
              <w:right w:w="70" w:type="dxa"/>
            </w:tcMar>
            <w:vAlign w:val="center"/>
          </w:tcPr>
          <w:p w:rsidR="00A706D2" w:rsidRDefault="00A706D2">
            <w:pPr>
              <w:pStyle w:val="Standard"/>
              <w:tabs>
                <w:tab w:val="clear" w:pos="1134"/>
              </w:tabs>
              <w:snapToGrid w:val="0"/>
              <w:spacing w:before="0" w:after="0" w:line="240" w:lineRule="auto"/>
              <w:jc w:val="left"/>
            </w:pPr>
          </w:p>
        </w:tc>
        <w:tc>
          <w:tcPr>
            <w:tcW w:w="1196" w:type="dxa"/>
            <w:shd w:val="clear" w:color="auto" w:fill="auto"/>
            <w:tcMar>
              <w:top w:w="0" w:type="dxa"/>
              <w:left w:w="10" w:type="dxa"/>
              <w:bottom w:w="0" w:type="dxa"/>
              <w:right w:w="10" w:type="dxa"/>
            </w:tcMar>
            <w:vAlign w:val="center"/>
          </w:tcPr>
          <w:p w:rsidR="00A706D2" w:rsidRDefault="00A706D2">
            <w:pPr>
              <w:pStyle w:val="Standard"/>
              <w:tabs>
                <w:tab w:val="clear" w:pos="1134"/>
              </w:tabs>
              <w:snapToGrid w:val="0"/>
              <w:spacing w:before="0" w:after="0" w:line="240" w:lineRule="auto"/>
              <w:jc w:val="left"/>
            </w:pPr>
          </w:p>
        </w:tc>
        <w:tc>
          <w:tcPr>
            <w:tcW w:w="1196" w:type="dxa"/>
            <w:shd w:val="clear" w:color="auto" w:fill="auto"/>
            <w:tcMar>
              <w:top w:w="0" w:type="dxa"/>
              <w:left w:w="70" w:type="dxa"/>
              <w:bottom w:w="0" w:type="dxa"/>
              <w:right w:w="70" w:type="dxa"/>
            </w:tcMar>
            <w:vAlign w:val="center"/>
          </w:tcPr>
          <w:p w:rsidR="00A706D2" w:rsidRDefault="00A706D2">
            <w:pPr>
              <w:pStyle w:val="Standard"/>
              <w:tabs>
                <w:tab w:val="clear" w:pos="1134"/>
              </w:tabs>
              <w:snapToGrid w:val="0"/>
              <w:spacing w:before="0" w:after="0" w:line="240" w:lineRule="auto"/>
              <w:jc w:val="left"/>
            </w:pPr>
          </w:p>
        </w:tc>
      </w:tr>
      <w:tr w:rsidR="00A706D2" w:rsidTr="00BB00CC">
        <w:trPr>
          <w:trHeight w:val="255"/>
          <w:jc w:val="center"/>
        </w:trPr>
        <w:tc>
          <w:tcPr>
            <w:tcW w:w="1196" w:type="dxa"/>
            <w:shd w:val="clear" w:color="auto" w:fill="auto"/>
            <w:tcMar>
              <w:top w:w="0" w:type="dxa"/>
              <w:left w:w="10" w:type="dxa"/>
              <w:bottom w:w="0" w:type="dxa"/>
              <w:right w:w="10" w:type="dxa"/>
            </w:tcMar>
            <w:vAlign w:val="center"/>
          </w:tcPr>
          <w:p w:rsidR="00A706D2" w:rsidRDefault="00A706D2">
            <w:pPr>
              <w:pStyle w:val="Standard"/>
              <w:tabs>
                <w:tab w:val="clear" w:pos="1134"/>
              </w:tabs>
              <w:spacing w:before="0" w:after="0" w:line="240" w:lineRule="auto"/>
              <w:jc w:val="left"/>
              <w:rPr>
                <w:rFonts w:ascii="Arial" w:hAnsi="Arial" w:cs="Arial"/>
              </w:rPr>
            </w:pPr>
          </w:p>
        </w:tc>
        <w:tc>
          <w:tcPr>
            <w:tcW w:w="8051" w:type="dxa"/>
            <w:gridSpan w:val="7"/>
            <w:shd w:val="clear" w:color="auto" w:fill="auto"/>
            <w:tcMar>
              <w:top w:w="0" w:type="dxa"/>
              <w:left w:w="70" w:type="dxa"/>
              <w:bottom w:w="0" w:type="dxa"/>
              <w:right w:w="70" w:type="dxa"/>
            </w:tcMar>
            <w:vAlign w:val="center"/>
          </w:tcPr>
          <w:p w:rsidR="00A706D2" w:rsidRDefault="00452224">
            <w:pPr>
              <w:pStyle w:val="Standard"/>
              <w:tabs>
                <w:tab w:val="clear" w:pos="1134"/>
              </w:tabs>
              <w:spacing w:before="0" w:after="0" w:line="240" w:lineRule="auto"/>
              <w:jc w:val="left"/>
              <w:rPr>
                <w:rFonts w:ascii="Arial" w:hAnsi="Arial" w:cs="Arial"/>
              </w:rPr>
            </w:pPr>
            <w:r>
              <w:rPr>
                <w:rFonts w:ascii="Arial" w:hAnsi="Arial" w:cs="Arial"/>
              </w:rPr>
              <w:t>(1) Incluye los modos Autobuses Urbanos Madrid (E.M.T.), Autobuses Urbanos</w:t>
            </w:r>
          </w:p>
        </w:tc>
      </w:tr>
      <w:tr w:rsidR="00A706D2" w:rsidTr="00BB00CC">
        <w:trPr>
          <w:trHeight w:val="255"/>
          <w:jc w:val="center"/>
        </w:trPr>
        <w:tc>
          <w:tcPr>
            <w:tcW w:w="5658" w:type="dxa"/>
            <w:gridSpan w:val="5"/>
            <w:shd w:val="clear" w:color="auto" w:fill="auto"/>
            <w:tcMar>
              <w:top w:w="0" w:type="dxa"/>
              <w:left w:w="70" w:type="dxa"/>
              <w:bottom w:w="0" w:type="dxa"/>
              <w:right w:w="70" w:type="dxa"/>
            </w:tcMar>
            <w:vAlign w:val="center"/>
          </w:tcPr>
          <w:p w:rsidR="00A706D2" w:rsidRDefault="00452224">
            <w:pPr>
              <w:pStyle w:val="Standard"/>
              <w:tabs>
                <w:tab w:val="clear" w:pos="1134"/>
              </w:tabs>
              <w:spacing w:before="0" w:after="0" w:line="240" w:lineRule="auto"/>
              <w:jc w:val="left"/>
              <w:rPr>
                <w:rFonts w:ascii="Arial" w:hAnsi="Arial" w:cs="Arial"/>
              </w:rPr>
            </w:pPr>
            <w:r>
              <w:rPr>
                <w:rFonts w:ascii="Arial" w:eastAsia="Arial" w:hAnsi="Arial" w:cs="Arial"/>
              </w:rPr>
              <w:t xml:space="preserve">     </w:t>
            </w:r>
            <w:r>
              <w:rPr>
                <w:rFonts w:ascii="Arial" w:hAnsi="Arial" w:cs="Arial"/>
              </w:rPr>
              <w:t>Otros Municipios</w:t>
            </w:r>
            <w:r w:rsidR="00FB0551">
              <w:rPr>
                <w:rFonts w:ascii="Arial" w:hAnsi="Arial" w:cs="Arial"/>
              </w:rPr>
              <w:t xml:space="preserve"> </w:t>
            </w:r>
            <w:r>
              <w:rPr>
                <w:rFonts w:ascii="Arial" w:hAnsi="Arial" w:cs="Arial"/>
              </w:rPr>
              <w:t>y Autobuses Interurbanos</w:t>
            </w:r>
          </w:p>
          <w:p w:rsidR="00FB0551" w:rsidRDefault="00FB0551">
            <w:pPr>
              <w:pStyle w:val="Standard"/>
              <w:tabs>
                <w:tab w:val="clear" w:pos="1134"/>
              </w:tabs>
              <w:spacing w:before="0" w:after="0" w:line="240" w:lineRule="auto"/>
              <w:jc w:val="left"/>
            </w:pPr>
          </w:p>
        </w:tc>
        <w:tc>
          <w:tcPr>
            <w:tcW w:w="1197" w:type="dxa"/>
            <w:shd w:val="clear" w:color="auto" w:fill="auto"/>
            <w:tcMar>
              <w:top w:w="0" w:type="dxa"/>
              <w:left w:w="70" w:type="dxa"/>
              <w:bottom w:w="0" w:type="dxa"/>
              <w:right w:w="70" w:type="dxa"/>
            </w:tcMar>
            <w:vAlign w:val="center"/>
          </w:tcPr>
          <w:p w:rsidR="00A706D2" w:rsidRDefault="00A706D2">
            <w:pPr>
              <w:pStyle w:val="Standard"/>
              <w:tabs>
                <w:tab w:val="clear" w:pos="1134"/>
              </w:tabs>
              <w:snapToGrid w:val="0"/>
              <w:spacing w:before="0" w:after="0" w:line="240" w:lineRule="auto"/>
              <w:jc w:val="left"/>
            </w:pPr>
          </w:p>
        </w:tc>
        <w:tc>
          <w:tcPr>
            <w:tcW w:w="1196" w:type="dxa"/>
            <w:shd w:val="clear" w:color="auto" w:fill="auto"/>
            <w:tcMar>
              <w:top w:w="0" w:type="dxa"/>
              <w:left w:w="10" w:type="dxa"/>
              <w:bottom w:w="0" w:type="dxa"/>
              <w:right w:w="10" w:type="dxa"/>
            </w:tcMar>
            <w:vAlign w:val="center"/>
          </w:tcPr>
          <w:p w:rsidR="00A706D2" w:rsidRDefault="00A706D2">
            <w:pPr>
              <w:pStyle w:val="Standard"/>
              <w:tabs>
                <w:tab w:val="clear" w:pos="1134"/>
              </w:tabs>
              <w:snapToGrid w:val="0"/>
              <w:spacing w:before="0" w:after="0" w:line="240" w:lineRule="auto"/>
              <w:jc w:val="left"/>
            </w:pPr>
          </w:p>
        </w:tc>
        <w:tc>
          <w:tcPr>
            <w:tcW w:w="1196" w:type="dxa"/>
            <w:shd w:val="clear" w:color="auto" w:fill="auto"/>
            <w:tcMar>
              <w:top w:w="0" w:type="dxa"/>
              <w:left w:w="70" w:type="dxa"/>
              <w:bottom w:w="0" w:type="dxa"/>
              <w:right w:w="70" w:type="dxa"/>
            </w:tcMar>
            <w:vAlign w:val="center"/>
          </w:tcPr>
          <w:p w:rsidR="00A706D2" w:rsidRDefault="00A706D2">
            <w:pPr>
              <w:pStyle w:val="Standard"/>
              <w:tabs>
                <w:tab w:val="clear" w:pos="1134"/>
              </w:tabs>
              <w:snapToGrid w:val="0"/>
              <w:spacing w:before="0" w:after="0" w:line="240" w:lineRule="auto"/>
              <w:jc w:val="left"/>
            </w:pPr>
          </w:p>
        </w:tc>
      </w:tr>
    </w:tbl>
    <w:p w:rsidR="00A706D2" w:rsidRDefault="00452224">
      <w:pPr>
        <w:pStyle w:val="Descripcin1"/>
        <w:jc w:val="center"/>
        <w:rPr>
          <w:b w:val="0"/>
          <w:i/>
        </w:rPr>
      </w:pPr>
      <w:bookmarkStart w:id="40" w:name="__RefHeading___Toc336327941"/>
      <w:r>
        <w:t xml:space="preserve">Tabla 3: </w:t>
      </w:r>
      <w:r>
        <w:rPr>
          <w:b w:val="0"/>
          <w:i/>
        </w:rPr>
        <w:t>Distribución por operadores de la demanda 2015</w:t>
      </w:r>
      <w:bookmarkEnd w:id="40"/>
    </w:p>
    <w:p w:rsidR="00FB0551" w:rsidRDefault="00FB0551" w:rsidP="00FB0551">
      <w:pPr>
        <w:pStyle w:val="Standard"/>
      </w:pPr>
    </w:p>
    <w:p w:rsidR="00FB0551" w:rsidRDefault="00FB0551" w:rsidP="00FB0551">
      <w:pPr>
        <w:pStyle w:val="Standard"/>
      </w:pPr>
    </w:p>
    <w:p w:rsidR="00FB0551" w:rsidRDefault="00FB0551" w:rsidP="00FB0551">
      <w:pPr>
        <w:pStyle w:val="Standard"/>
      </w:pPr>
      <w:r>
        <w:t>Los ingresos de recaudación correspondientes a las ventas de los títulos de transporte objeto de este contrato han sido los siguientes:</w:t>
      </w:r>
    </w:p>
    <w:p w:rsidR="00FB0551" w:rsidRDefault="00FB0551" w:rsidP="00FB0551">
      <w:pPr>
        <w:pStyle w:val="Standard"/>
      </w:pPr>
    </w:p>
    <w:tbl>
      <w:tblPr>
        <w:tblStyle w:val="Sombreadoclaro"/>
        <w:tblW w:w="0" w:type="auto"/>
        <w:tblLook w:val="06A0" w:firstRow="1" w:lastRow="0" w:firstColumn="1" w:lastColumn="0" w:noHBand="1" w:noVBand="1"/>
      </w:tblPr>
      <w:tblGrid>
        <w:gridCol w:w="3663"/>
        <w:gridCol w:w="1805"/>
      </w:tblGrid>
      <w:tr w:rsidR="00BB00CC" w:rsidTr="004B2B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68" w:type="dxa"/>
            <w:gridSpan w:val="2"/>
            <w:vAlign w:val="center"/>
          </w:tcPr>
          <w:p w:rsidR="00BB00CC" w:rsidRPr="004B2B28" w:rsidRDefault="00BB00CC" w:rsidP="004B2B28">
            <w:pPr>
              <w:pStyle w:val="Standard"/>
              <w:spacing w:before="0" w:after="0" w:line="240" w:lineRule="auto"/>
              <w:jc w:val="center"/>
            </w:pPr>
            <w:r w:rsidRPr="004B2B28">
              <w:t>INGRESOS POR VENTAS / AÑO 2015</w:t>
            </w:r>
          </w:p>
        </w:tc>
      </w:tr>
      <w:tr w:rsidR="00BB00CC" w:rsidTr="004B2B28">
        <w:trPr>
          <w:trHeight w:val="393"/>
        </w:trPr>
        <w:tc>
          <w:tcPr>
            <w:cnfStyle w:val="001000000000" w:firstRow="0" w:lastRow="0" w:firstColumn="1" w:lastColumn="0" w:oddVBand="0" w:evenVBand="0" w:oddHBand="0" w:evenHBand="0" w:firstRowFirstColumn="0" w:firstRowLastColumn="0" w:lastRowFirstColumn="0" w:lastRowLastColumn="0"/>
            <w:tcW w:w="3663" w:type="dxa"/>
            <w:vAlign w:val="bottom"/>
          </w:tcPr>
          <w:p w:rsidR="00BB00CC" w:rsidRPr="004B2B28" w:rsidRDefault="00BB00CC" w:rsidP="004B2B28">
            <w:pPr>
              <w:pStyle w:val="Standard"/>
              <w:spacing w:before="0" w:after="0" w:line="240" w:lineRule="auto"/>
              <w:jc w:val="left"/>
              <w:rPr>
                <w:b w:val="0"/>
              </w:rPr>
            </w:pPr>
            <w:r w:rsidRPr="004B2B28">
              <w:rPr>
                <w:b w:val="0"/>
              </w:rPr>
              <w:t>Abono Tran</w:t>
            </w:r>
            <w:r w:rsidR="00FB0551">
              <w:rPr>
                <w:b w:val="0"/>
              </w:rPr>
              <w:t>s</w:t>
            </w:r>
            <w:r w:rsidRPr="004B2B28">
              <w:rPr>
                <w:b w:val="0"/>
              </w:rPr>
              <w:t>portes</w:t>
            </w:r>
          </w:p>
        </w:tc>
        <w:tc>
          <w:tcPr>
            <w:tcW w:w="0" w:type="auto"/>
            <w:vAlign w:val="bottom"/>
          </w:tcPr>
          <w:p w:rsidR="00BB00CC" w:rsidRDefault="00BB00CC" w:rsidP="004B2B28">
            <w:pPr>
              <w:pStyle w:val="Standard"/>
              <w:spacing w:before="0" w:after="0" w:line="240" w:lineRule="auto"/>
              <w:jc w:val="right"/>
              <w:cnfStyle w:val="000000000000" w:firstRow="0" w:lastRow="0" w:firstColumn="0" w:lastColumn="0" w:oddVBand="0" w:evenVBand="0" w:oddHBand="0" w:evenHBand="0" w:firstRowFirstColumn="0" w:firstRowLastColumn="0" w:lastRowFirstColumn="0" w:lastRowLastColumn="0"/>
            </w:pPr>
            <w:r>
              <w:t>522.259.290,27</w:t>
            </w:r>
          </w:p>
        </w:tc>
      </w:tr>
      <w:tr w:rsidR="00BB00CC" w:rsidTr="004B2B28">
        <w:trPr>
          <w:trHeight w:val="291"/>
        </w:trPr>
        <w:tc>
          <w:tcPr>
            <w:cnfStyle w:val="001000000000" w:firstRow="0" w:lastRow="0" w:firstColumn="1" w:lastColumn="0" w:oddVBand="0" w:evenVBand="0" w:oddHBand="0" w:evenHBand="0" w:firstRowFirstColumn="0" w:firstRowLastColumn="0" w:lastRowFirstColumn="0" w:lastRowLastColumn="0"/>
            <w:tcW w:w="3663" w:type="dxa"/>
          </w:tcPr>
          <w:p w:rsidR="00BB00CC" w:rsidRPr="004B2B28" w:rsidRDefault="00BB00CC" w:rsidP="004B2B28">
            <w:pPr>
              <w:pStyle w:val="Standard"/>
              <w:tabs>
                <w:tab w:val="clear" w:pos="1134"/>
              </w:tabs>
              <w:spacing w:before="0" w:after="0" w:line="240" w:lineRule="auto"/>
              <w:jc w:val="left"/>
              <w:rPr>
                <w:b w:val="0"/>
              </w:rPr>
            </w:pPr>
            <w:proofErr w:type="spellStart"/>
            <w:r w:rsidRPr="004B2B28">
              <w:rPr>
                <w:b w:val="0"/>
              </w:rPr>
              <w:t>Metrobús</w:t>
            </w:r>
            <w:proofErr w:type="spellEnd"/>
            <w:r w:rsidR="004B2B28">
              <w:rPr>
                <w:b w:val="0"/>
              </w:rPr>
              <w:tab/>
            </w:r>
          </w:p>
        </w:tc>
        <w:tc>
          <w:tcPr>
            <w:tcW w:w="0" w:type="auto"/>
          </w:tcPr>
          <w:p w:rsidR="00BB00CC" w:rsidRDefault="00BB00CC" w:rsidP="004B2B28">
            <w:pPr>
              <w:pStyle w:val="Standard"/>
              <w:spacing w:before="0" w:after="0" w:line="240" w:lineRule="auto"/>
              <w:jc w:val="right"/>
              <w:cnfStyle w:val="000000000000" w:firstRow="0" w:lastRow="0" w:firstColumn="0" w:lastColumn="0" w:oddVBand="0" w:evenVBand="0" w:oddHBand="0" w:evenHBand="0" w:firstRowFirstColumn="0" w:firstRowLastColumn="0" w:lastRowFirstColumn="0" w:lastRowLastColumn="0"/>
            </w:pPr>
            <w:r>
              <w:t>201.658.757,62</w:t>
            </w:r>
          </w:p>
        </w:tc>
      </w:tr>
      <w:tr w:rsidR="00BB00CC" w:rsidTr="004B2B28">
        <w:trPr>
          <w:trHeight w:val="281"/>
        </w:trPr>
        <w:tc>
          <w:tcPr>
            <w:cnfStyle w:val="001000000000" w:firstRow="0" w:lastRow="0" w:firstColumn="1" w:lastColumn="0" w:oddVBand="0" w:evenVBand="0" w:oddHBand="0" w:evenHBand="0" w:firstRowFirstColumn="0" w:firstRowLastColumn="0" w:lastRowFirstColumn="0" w:lastRowLastColumn="0"/>
            <w:tcW w:w="3663" w:type="dxa"/>
          </w:tcPr>
          <w:p w:rsidR="00BB00CC" w:rsidRPr="004B2B28" w:rsidRDefault="00BB00CC" w:rsidP="00BB00CC">
            <w:pPr>
              <w:pStyle w:val="Standard"/>
              <w:spacing w:before="0" w:after="0" w:line="240" w:lineRule="auto"/>
              <w:jc w:val="left"/>
              <w:rPr>
                <w:b w:val="0"/>
              </w:rPr>
            </w:pPr>
            <w:r w:rsidRPr="004B2B28">
              <w:rPr>
                <w:b w:val="0"/>
              </w:rPr>
              <w:t>Sencillos / sencillos combinados Metro</w:t>
            </w:r>
          </w:p>
        </w:tc>
        <w:tc>
          <w:tcPr>
            <w:tcW w:w="0" w:type="auto"/>
          </w:tcPr>
          <w:p w:rsidR="00BB00CC" w:rsidRDefault="00BB00CC" w:rsidP="004B2B28">
            <w:pPr>
              <w:pStyle w:val="Standard"/>
              <w:spacing w:before="0" w:after="0" w:line="240" w:lineRule="auto"/>
              <w:jc w:val="right"/>
              <w:cnfStyle w:val="000000000000" w:firstRow="0" w:lastRow="0" w:firstColumn="0" w:lastColumn="0" w:oddVBand="0" w:evenVBand="0" w:oddHBand="0" w:evenHBand="0" w:firstRowFirstColumn="0" w:firstRowLastColumn="0" w:lastRowFirstColumn="0" w:lastRowLastColumn="0"/>
            </w:pPr>
            <w:r>
              <w:t>60.142.604,73</w:t>
            </w:r>
          </w:p>
        </w:tc>
      </w:tr>
      <w:tr w:rsidR="00BB00CC" w:rsidTr="004B2B28">
        <w:trPr>
          <w:trHeight w:val="327"/>
        </w:trPr>
        <w:tc>
          <w:tcPr>
            <w:cnfStyle w:val="001000000000" w:firstRow="0" w:lastRow="0" w:firstColumn="1" w:lastColumn="0" w:oddVBand="0" w:evenVBand="0" w:oddHBand="0" w:evenHBand="0" w:firstRowFirstColumn="0" w:firstRowLastColumn="0" w:lastRowFirstColumn="0" w:lastRowLastColumn="0"/>
            <w:tcW w:w="3663" w:type="dxa"/>
          </w:tcPr>
          <w:p w:rsidR="00BB00CC" w:rsidRPr="004B2B28" w:rsidRDefault="00BB00CC" w:rsidP="00BB00CC">
            <w:pPr>
              <w:pStyle w:val="Standard"/>
              <w:spacing w:before="0" w:after="0" w:line="240" w:lineRule="auto"/>
              <w:jc w:val="left"/>
              <w:rPr>
                <w:b w:val="0"/>
              </w:rPr>
            </w:pPr>
            <w:r w:rsidRPr="004B2B28">
              <w:rPr>
                <w:b w:val="0"/>
              </w:rPr>
              <w:t>10 viajes / 10 viajes combinados Metro</w:t>
            </w:r>
          </w:p>
        </w:tc>
        <w:tc>
          <w:tcPr>
            <w:tcW w:w="0" w:type="auto"/>
          </w:tcPr>
          <w:p w:rsidR="00BB00CC" w:rsidRDefault="00BB00CC" w:rsidP="004B2B28">
            <w:pPr>
              <w:pStyle w:val="Standard"/>
              <w:spacing w:before="0" w:after="0" w:line="240" w:lineRule="auto"/>
              <w:jc w:val="right"/>
              <w:cnfStyle w:val="000000000000" w:firstRow="0" w:lastRow="0" w:firstColumn="0" w:lastColumn="0" w:oddVBand="0" w:evenVBand="0" w:oddHBand="0" w:evenHBand="0" w:firstRowFirstColumn="0" w:firstRowLastColumn="0" w:lastRowFirstColumn="0" w:lastRowLastColumn="0"/>
            </w:pPr>
            <w:r>
              <w:t>11.900.007,71</w:t>
            </w:r>
          </w:p>
        </w:tc>
      </w:tr>
      <w:tr w:rsidR="00BB00CC" w:rsidTr="004B2B28">
        <w:trPr>
          <w:trHeight w:val="309"/>
        </w:trPr>
        <w:tc>
          <w:tcPr>
            <w:cnfStyle w:val="001000000000" w:firstRow="0" w:lastRow="0" w:firstColumn="1" w:lastColumn="0" w:oddVBand="0" w:evenVBand="0" w:oddHBand="0" w:evenHBand="0" w:firstRowFirstColumn="0" w:firstRowLastColumn="0" w:lastRowFirstColumn="0" w:lastRowLastColumn="0"/>
            <w:tcW w:w="3663" w:type="dxa"/>
          </w:tcPr>
          <w:p w:rsidR="00BB00CC" w:rsidRPr="004B2B28" w:rsidRDefault="00BB00CC" w:rsidP="00BB00CC">
            <w:pPr>
              <w:pStyle w:val="Standard"/>
              <w:spacing w:before="0" w:after="0" w:line="240" w:lineRule="auto"/>
              <w:jc w:val="left"/>
              <w:rPr>
                <w:b w:val="0"/>
              </w:rPr>
            </w:pPr>
            <w:r w:rsidRPr="004B2B28">
              <w:rPr>
                <w:b w:val="0"/>
              </w:rPr>
              <w:t>10 viajes unificados interurbanos</w:t>
            </w:r>
          </w:p>
        </w:tc>
        <w:tc>
          <w:tcPr>
            <w:tcW w:w="0" w:type="auto"/>
          </w:tcPr>
          <w:p w:rsidR="00BB00CC" w:rsidRDefault="00BB00CC" w:rsidP="004B2B28">
            <w:pPr>
              <w:pStyle w:val="Standard"/>
              <w:spacing w:before="0" w:after="0" w:line="240" w:lineRule="auto"/>
              <w:jc w:val="right"/>
              <w:cnfStyle w:val="000000000000" w:firstRow="0" w:lastRow="0" w:firstColumn="0" w:lastColumn="0" w:oddVBand="0" w:evenVBand="0" w:oddHBand="0" w:evenHBand="0" w:firstRowFirstColumn="0" w:firstRowLastColumn="0" w:lastRowFirstColumn="0" w:lastRowLastColumn="0"/>
            </w:pPr>
            <w:r>
              <w:t>25.957.942,92</w:t>
            </w:r>
          </w:p>
        </w:tc>
      </w:tr>
      <w:tr w:rsidR="00BB00CC" w:rsidTr="004B2B28">
        <w:trPr>
          <w:trHeight w:val="400"/>
        </w:trPr>
        <w:tc>
          <w:tcPr>
            <w:cnfStyle w:val="001000000000" w:firstRow="0" w:lastRow="0" w:firstColumn="1" w:lastColumn="0" w:oddVBand="0" w:evenVBand="0" w:oddHBand="0" w:evenHBand="0" w:firstRowFirstColumn="0" w:firstRowLastColumn="0" w:lastRowFirstColumn="0" w:lastRowLastColumn="0"/>
            <w:tcW w:w="3663" w:type="dxa"/>
            <w:tcBorders>
              <w:bottom w:val="single" w:sz="4" w:space="0" w:color="auto"/>
            </w:tcBorders>
          </w:tcPr>
          <w:p w:rsidR="00BB00CC" w:rsidRPr="004B2B28" w:rsidRDefault="00BB00CC" w:rsidP="00BB00CC">
            <w:pPr>
              <w:pStyle w:val="Standard"/>
              <w:spacing w:before="0" w:after="0" w:line="240" w:lineRule="auto"/>
              <w:jc w:val="left"/>
              <w:rPr>
                <w:b w:val="0"/>
              </w:rPr>
            </w:pPr>
            <w:r w:rsidRPr="004B2B28">
              <w:rPr>
                <w:b w:val="0"/>
              </w:rPr>
              <w:t>Otros ingresos</w:t>
            </w:r>
          </w:p>
        </w:tc>
        <w:tc>
          <w:tcPr>
            <w:tcW w:w="0" w:type="auto"/>
            <w:tcBorders>
              <w:bottom w:val="single" w:sz="4" w:space="0" w:color="auto"/>
            </w:tcBorders>
          </w:tcPr>
          <w:p w:rsidR="00BB00CC" w:rsidRDefault="00BB00CC" w:rsidP="004B2B28">
            <w:pPr>
              <w:pStyle w:val="Standard"/>
              <w:spacing w:before="0" w:after="0" w:line="240" w:lineRule="auto"/>
              <w:jc w:val="right"/>
              <w:cnfStyle w:val="000000000000" w:firstRow="0" w:lastRow="0" w:firstColumn="0" w:lastColumn="0" w:oddVBand="0" w:evenVBand="0" w:oddHBand="0" w:evenHBand="0" w:firstRowFirstColumn="0" w:firstRowLastColumn="0" w:lastRowFirstColumn="0" w:lastRowLastColumn="0"/>
            </w:pPr>
            <w:r>
              <w:t>12.540.322,42</w:t>
            </w:r>
          </w:p>
        </w:tc>
      </w:tr>
      <w:tr w:rsidR="00BB00CC" w:rsidTr="004B2B28">
        <w:trPr>
          <w:trHeight w:val="419"/>
        </w:trPr>
        <w:tc>
          <w:tcPr>
            <w:cnfStyle w:val="001000000000" w:firstRow="0" w:lastRow="0" w:firstColumn="1" w:lastColumn="0" w:oddVBand="0" w:evenVBand="0" w:oddHBand="0" w:evenHBand="0" w:firstRowFirstColumn="0" w:firstRowLastColumn="0" w:lastRowFirstColumn="0" w:lastRowLastColumn="0"/>
            <w:tcW w:w="3663" w:type="dxa"/>
            <w:tcBorders>
              <w:top w:val="single" w:sz="4" w:space="0" w:color="auto"/>
              <w:bottom w:val="single" w:sz="8" w:space="0" w:color="000000" w:themeColor="text1"/>
            </w:tcBorders>
            <w:vAlign w:val="center"/>
          </w:tcPr>
          <w:p w:rsidR="00BB00CC" w:rsidRPr="004B2B28" w:rsidRDefault="00BB00CC" w:rsidP="004B2B28">
            <w:pPr>
              <w:pStyle w:val="Standard"/>
              <w:spacing w:before="0" w:after="0" w:line="240" w:lineRule="auto"/>
              <w:jc w:val="left"/>
            </w:pPr>
            <w:r w:rsidRPr="004B2B28">
              <w:t>TOTAL TÍTULOS CRTM</w:t>
            </w:r>
          </w:p>
        </w:tc>
        <w:tc>
          <w:tcPr>
            <w:tcW w:w="0" w:type="auto"/>
            <w:tcBorders>
              <w:top w:val="single" w:sz="4" w:space="0" w:color="auto"/>
              <w:bottom w:val="single" w:sz="8" w:space="0" w:color="000000" w:themeColor="text1"/>
            </w:tcBorders>
            <w:vAlign w:val="center"/>
          </w:tcPr>
          <w:p w:rsidR="00BB00CC" w:rsidRPr="00BB00CC" w:rsidRDefault="00BB00CC" w:rsidP="004B2B28">
            <w:pPr>
              <w:pStyle w:val="Standard"/>
              <w:spacing w:before="0" w:after="0" w:line="240" w:lineRule="auto"/>
              <w:jc w:val="right"/>
              <w:cnfStyle w:val="000000000000" w:firstRow="0" w:lastRow="0" w:firstColumn="0" w:lastColumn="0" w:oddVBand="0" w:evenVBand="0" w:oddHBand="0" w:evenHBand="0" w:firstRowFirstColumn="0" w:firstRowLastColumn="0" w:lastRowFirstColumn="0" w:lastRowLastColumn="0"/>
              <w:rPr>
                <w:b/>
              </w:rPr>
            </w:pPr>
            <w:r w:rsidRPr="00BB00CC">
              <w:rPr>
                <w:b/>
              </w:rPr>
              <w:t>834.458.925,67</w:t>
            </w:r>
          </w:p>
        </w:tc>
      </w:tr>
    </w:tbl>
    <w:p w:rsidR="00BB00CC" w:rsidRPr="00BB00CC" w:rsidRDefault="00BB00CC" w:rsidP="00BB00CC">
      <w:pPr>
        <w:pStyle w:val="Standard"/>
      </w:pPr>
    </w:p>
    <w:p w:rsidR="00A706D2" w:rsidRDefault="00452224">
      <w:pPr>
        <w:pStyle w:val="Ttulo1"/>
      </w:pPr>
      <w:bookmarkStart w:id="41" w:name="__RefHeading___Toc336327973"/>
      <w:bookmarkStart w:id="42" w:name="_Ref153690760"/>
      <w:bookmarkStart w:id="43" w:name="_Toc465242400"/>
      <w:r>
        <w:t>DESCRIPCIÓN GENERAL DE LOS SERVICIOS REQUERIDOS</w:t>
      </w:r>
      <w:bookmarkEnd w:id="41"/>
      <w:bookmarkEnd w:id="42"/>
      <w:bookmarkEnd w:id="43"/>
    </w:p>
    <w:p w:rsidR="00A706D2" w:rsidRDefault="00452224">
      <w:pPr>
        <w:pStyle w:val="Standard"/>
      </w:pPr>
      <w:r>
        <w:t xml:space="preserve">La entidad adjudicataria será responsable de la implantación y explotación de una red de recarga, a través de </w:t>
      </w:r>
      <w:r>
        <w:rPr>
          <w:b/>
        </w:rPr>
        <w:t>cajeros automáticos</w:t>
      </w:r>
      <w:r>
        <w:t xml:space="preserve"> </w:t>
      </w:r>
      <w:r>
        <w:rPr>
          <w:b/>
        </w:rPr>
        <w:t>24 horas de entidades financieras</w:t>
      </w:r>
      <w:r>
        <w:t>, de las Tarjetas de Transporte Público sin contacto (TTP) emitidas por el CRTM, que constituyen el soporte de los títulos de transporte emitidos por el Consorcio Regional de Transportes de Madrid. Para ello, la entidad adjudicataria deberá adaptar la red de cajeros 24 horas que proponga,  poniendo en servicio, operando y manteniendo todos los procesos, equipos y sistemas necesarios para posibilitar a los usuarios de las tarjetas TTP su recarga, en las condiciones descritas en este documento, con los títulos de transporte que en cada momento se comercialicen sobre dichas tarjetas, actualmente los Abonos de Transporte, y a partir del comienzo del plazo de vigencia de este contrato en enero de 2017 todos los títulos salvo los billetes sencillos de los operadores de autobuses y los títulos propios de Renfe Cercanías.</w:t>
      </w:r>
    </w:p>
    <w:p w:rsidR="00A706D2" w:rsidRDefault="00452224">
      <w:pPr>
        <w:pStyle w:val="Standard"/>
      </w:pPr>
      <w:r>
        <w:lastRenderedPageBreak/>
        <w:t>Además de este objetivo primordial, la entidad adjudicataria deberá asimismo implementar las siguientes funciones:</w:t>
      </w:r>
    </w:p>
    <w:p w:rsidR="00A706D2" w:rsidRDefault="00452224">
      <w:pPr>
        <w:pStyle w:val="Standard"/>
      </w:pPr>
      <w:r>
        <w:t>- Consulta de saldo, informando al usuario de</w:t>
      </w:r>
      <w:ins w:id="44" w:author="LEON FARIÑAS, MARIA AMOR" w:date="2020-05-12T09:32:00Z">
        <w:r w:rsidR="004B6A3D">
          <w:t xml:space="preserve"> todo el </w:t>
        </w:r>
      </w:ins>
      <w:del w:id="45" w:author="LEON FARIÑAS, MARIA AMOR" w:date="2020-05-12T09:32:00Z">
        <w:r w:rsidDel="004B6A3D">
          <w:delText>l</w:delText>
        </w:r>
      </w:del>
      <w:r>
        <w:t xml:space="preserve"> contenido de la tarjeta, </w:t>
      </w:r>
      <w:ins w:id="46" w:author="LEON FARIÑAS, MARIA AMOR" w:date="2020-05-12T09:32:00Z">
        <w:r w:rsidR="004B6A3D">
          <w:t xml:space="preserve">y de </w:t>
        </w:r>
      </w:ins>
      <w:del w:id="47" w:author="LEON FARIÑAS, MARIA AMOR" w:date="2020-05-12T09:32:00Z">
        <w:r w:rsidDel="004B6A3D">
          <w:delText>para</w:delText>
        </w:r>
      </w:del>
      <w:r>
        <w:t xml:space="preserve"> cada uno de los títulos cargados</w:t>
      </w:r>
      <w:ins w:id="48" w:author="LEON FARIÑAS, MARIA AMOR" w:date="2020-05-12T09:32:00Z">
        <w:r w:rsidR="004B6A3D">
          <w:t>, independientemente de que esos títulos se carguen en la red de cajeros.</w:t>
        </w:r>
      </w:ins>
      <w:del w:id="49" w:author="LEON FARIÑAS, MARIA AMOR" w:date="2020-05-12T09:32:00Z">
        <w:r w:rsidDel="004B6A3D">
          <w:delText>.</w:delText>
        </w:r>
      </w:del>
    </w:p>
    <w:p w:rsidR="00A706D2" w:rsidRDefault="00452224">
      <w:pPr>
        <w:pStyle w:val="Standard"/>
        <w:rPr>
          <w:ins w:id="50" w:author="LEON FARIÑAS, MARIA AMOR" w:date="2020-05-12T09:26:00Z"/>
        </w:rPr>
      </w:pPr>
      <w:r>
        <w:t>- Activación de la Tarjeta Transporte Público Infantil, operación necesaria para que dichas tarjetas puedan ser validadas en los operadores.</w:t>
      </w:r>
    </w:p>
    <w:p w:rsidR="004B6A3D" w:rsidRDefault="004B6A3D">
      <w:pPr>
        <w:pStyle w:val="Standard"/>
        <w:rPr>
          <w:ins w:id="51" w:author="LEON FARIÑAS, MARIA AMOR" w:date="2020-05-12T09:29:00Z"/>
        </w:rPr>
      </w:pPr>
      <w:ins w:id="52" w:author="LEON FARIÑAS, MARIA AMOR" w:date="2020-05-12T09:26:00Z">
        <w:r>
          <w:t xml:space="preserve">-Generación de un </w:t>
        </w:r>
        <w:proofErr w:type="spellStart"/>
        <w:r>
          <w:t>bakoffice</w:t>
        </w:r>
        <w:proofErr w:type="spellEnd"/>
        <w:r>
          <w:t xml:space="preserve"> para la gestión de las facturas simplificadas y rectificativas. Control de la calidad de la informaci</w:t>
        </w:r>
      </w:ins>
      <w:ins w:id="53" w:author="LEON FARIÑAS, MARIA AMOR" w:date="2020-05-12T09:27:00Z">
        <w:r>
          <w:t xml:space="preserve">ón de las transacciones de </w:t>
        </w:r>
      </w:ins>
      <w:ins w:id="54" w:author="LEON FARIÑAS, MARIA AMOR" w:date="2020-05-12T09:28:00Z">
        <w:r>
          <w:t>facturación</w:t>
        </w:r>
      </w:ins>
      <w:ins w:id="55" w:author="LEON FARIÑAS, MARIA AMOR" w:date="2020-05-12T09:27:00Z">
        <w:r>
          <w:t>. Resolución de incidencias</w:t>
        </w:r>
      </w:ins>
      <w:ins w:id="56" w:author="LEON FARIÑAS, MARIA AMOR" w:date="2020-05-12T09:28:00Z">
        <w:r>
          <w:t xml:space="preserve"> relativas a omisión</w:t>
        </w:r>
      </w:ins>
      <w:ins w:id="57" w:author="LEON FARIÑAS, MARIA AMOR" w:date="2020-05-12T09:29:00Z">
        <w:r>
          <w:t>,</w:t>
        </w:r>
      </w:ins>
      <w:ins w:id="58" w:author="LEON FARIÑAS, MARIA AMOR" w:date="2020-05-12T09:28:00Z">
        <w:r>
          <w:t xml:space="preserve"> descuadre, duplicidades de facturas o información errónea.</w:t>
        </w:r>
      </w:ins>
      <w:ins w:id="59" w:author="LEON FARIÑAS, MARIA AMOR" w:date="2020-05-12T09:27:00Z">
        <w:r>
          <w:t xml:space="preserve"> </w:t>
        </w:r>
      </w:ins>
    </w:p>
    <w:p w:rsidR="004B6A3D" w:rsidRDefault="004B6A3D">
      <w:pPr>
        <w:pStyle w:val="Standard"/>
        <w:rPr>
          <w:ins w:id="60" w:author="LEON FARIÑAS, MARIA AMOR" w:date="2020-05-12T09:29:00Z"/>
        </w:rPr>
      </w:pPr>
      <w:ins w:id="61" w:author="LEON FARIÑAS, MARIA AMOR" w:date="2020-05-12T09:31:00Z">
        <w:r>
          <w:t>-</w:t>
        </w:r>
      </w:ins>
      <w:ins w:id="62" w:author="LEON FARIÑAS, MARIA AMOR" w:date="2020-05-12T09:29:00Z">
        <w:r>
          <w:t>Distribución de listas blancas de tarjetas con acciones relacionadas con los consiguientes cambios de software en los algoritmos y/o interfaces de usuario.</w:t>
        </w:r>
      </w:ins>
    </w:p>
    <w:p w:rsidR="004B6A3D" w:rsidRDefault="004B6A3D">
      <w:pPr>
        <w:pStyle w:val="Standard"/>
      </w:pPr>
      <w:ins w:id="63" w:author="LEON FARIÑAS, MARIA AMOR" w:date="2020-05-12T09:31:00Z">
        <w:r>
          <w:t>-</w:t>
        </w:r>
      </w:ins>
      <w:ins w:id="64" w:author="LEON FARIÑAS, MARIA AMOR" w:date="2020-05-12T09:30:00Z">
        <w:r>
          <w:t>Actualizaciones en las interfaces de usuario y/o en los justificantes y facturas simplificadas que se entregan a los usuarios.</w:t>
        </w:r>
      </w:ins>
    </w:p>
    <w:p w:rsidR="00A706D2" w:rsidDel="004B6A3D" w:rsidRDefault="00452224">
      <w:pPr>
        <w:pStyle w:val="Standard"/>
        <w:rPr>
          <w:del w:id="65" w:author="LEON FARIÑAS, MARIA AMOR" w:date="2020-05-12T09:26:00Z"/>
        </w:rPr>
      </w:pPr>
      <w:del w:id="66" w:author="LEON FARIÑAS, MARIA AMOR" w:date="2020-05-12T09:26:00Z">
        <w:r w:rsidDel="004B6A3D">
          <w:delText>- Actualización del periodo de validez del perfil joven, para aquellos usuarios que no lo hayan hecho aún y lo requieran.</w:delText>
        </w:r>
      </w:del>
    </w:p>
    <w:p w:rsidR="00A706D2" w:rsidRDefault="00452224">
      <w:pPr>
        <w:pStyle w:val="Standard"/>
      </w:pPr>
      <w:r>
        <w:t>Por otra parte, el CRTM tiene previsto incorporar a lo largo del periodo de vigencia del presente contrato la denominada función de prepago, consistente en la compra on-line de los títulos de transporte, lo que requiere una actuación sobre las tarjetas, que será realizada en los puntos de carga. La entidad adjudicataria vendrá obligada a proporcionar este servicio de activación de la carga realizada, en el momento que el CRTM le requiera.</w:t>
      </w:r>
    </w:p>
    <w:p w:rsidR="00A706D2" w:rsidRDefault="00452224">
      <w:pPr>
        <w:pStyle w:val="Standard"/>
      </w:pPr>
      <w:r>
        <w:t>Asimismo, otras funciones relacionadas con acciones comerciales, como la emisión</w:t>
      </w:r>
      <w:r w:rsidR="00857816">
        <w:t>/redención</w:t>
      </w:r>
      <w:r>
        <w:t xml:space="preserve"> de cupones-descuento con aplicación de bonificaciones en los precios de los abonos de transporte en determinadas condiciones, deberán asimismo ser implementadas</w:t>
      </w:r>
      <w:r w:rsidR="00454E06">
        <w:t>, en su caso,</w:t>
      </w:r>
      <w:r>
        <w:t xml:space="preserve"> por la entidad adjudicataria. </w:t>
      </w:r>
    </w:p>
    <w:p w:rsidR="00A706D2" w:rsidRDefault="00452224">
      <w:pPr>
        <w:pStyle w:val="Standard"/>
      </w:pPr>
      <w:r>
        <w:t>Por último, y como se ha señalado en otros apartados anteriores, las posibles modificaciones de la estructura tarifaria que el CRTM pudiera introducir a lo largo del plazo de vigencia del presente contrato, que requerirán para su aplicación de los cambios consecuentes en el software desarrollado por la entidad adjudicataria, deberán</w:t>
      </w:r>
      <w:r w:rsidR="00857816">
        <w:t xml:space="preserve"> ser implementadas por la misma, incluyendo las previas pruebas piloto correspondientes.</w:t>
      </w:r>
    </w:p>
    <w:p w:rsidR="00A706D2" w:rsidRDefault="00452224">
      <w:pPr>
        <w:pStyle w:val="Standard"/>
      </w:pPr>
      <w:r>
        <w:t xml:space="preserve">En este documento, aunque no se mencione expresamente en todos los casos, se sobreentiende que todos los cajeros aportados por la entidad adjudicataria, serán cajeros automáticos </w:t>
      </w:r>
      <w:r w:rsidR="00857816">
        <w:t xml:space="preserve">disponibles durante </w:t>
      </w:r>
      <w:r>
        <w:rPr>
          <w:b/>
        </w:rPr>
        <w:t>24 horas</w:t>
      </w:r>
      <w:r w:rsidR="00857816">
        <w:t xml:space="preserve"> todos los días del año.</w:t>
      </w:r>
    </w:p>
    <w:p w:rsidR="00A706D2" w:rsidRDefault="00452224">
      <w:pPr>
        <w:pStyle w:val="Standard"/>
      </w:pPr>
      <w:r>
        <w:t xml:space="preserve">En adelante, denominaremos </w:t>
      </w:r>
      <w:r>
        <w:rPr>
          <w:b/>
        </w:rPr>
        <w:t>“carga/recarga de tarjetas”</w:t>
      </w:r>
      <w:r>
        <w:t xml:space="preserve"> a la comercialización/venta de los mencionados títulos de transporte que sea</w:t>
      </w:r>
      <w:r w:rsidR="00717ACC">
        <w:t>n emitidos sobre un soporte TTP, o equivalente.</w:t>
      </w:r>
    </w:p>
    <w:p w:rsidR="00A706D2" w:rsidRDefault="00452224">
      <w:pPr>
        <w:pStyle w:val="Standard"/>
      </w:pPr>
      <w:r>
        <w:t xml:space="preserve">La red de cajeros automáticos 24 horas de la entidad adjudicataria no comercializará (carga/recarga) en exclusiva los citados títulos del CRTM, ya que además de lo indicado en el apartado 3.1.1 sobre la red de comercialización vigente en el momento actual, a lo largo del periodo de duración del presente contrato, el CRTM podrá incorporar nuevos operadores comerciales, mediante los instrumentos de contratación pública previstos legalmente. </w:t>
      </w:r>
      <w:bookmarkStart w:id="67" w:name="OLE_LINK6"/>
      <w:bookmarkStart w:id="68" w:name="OLE_LINK5"/>
      <w:r>
        <w:t xml:space="preserve">Por otra parte, el CRTM </w:t>
      </w:r>
      <w:r w:rsidR="00AA0C96">
        <w:t>está desarrollando distintas iniciativas</w:t>
      </w:r>
      <w:r>
        <w:t xml:space="preserve"> con el fin de introducir la tecnología NFC</w:t>
      </w:r>
      <w:r w:rsidR="00AA0C96">
        <w:t>, vía SIM del operador</w:t>
      </w:r>
      <w:r>
        <w:t xml:space="preserve"> </w:t>
      </w:r>
      <w:r w:rsidR="00AA0C96">
        <w:t xml:space="preserve">y/o vía HCE </w:t>
      </w:r>
      <w:r>
        <w:t>en el sector del transporte público como herramienta de pago,</w:t>
      </w:r>
      <w:r w:rsidR="00AA0C96">
        <w:t xml:space="preserve"> junto con otras alternativas como domiciliación bancaria, etc.,</w:t>
      </w:r>
      <w:r>
        <w:t xml:space="preserve"> lo que, en su momento, podría modificar el escenario descrito de redes de comercialización de títulos de transporte.</w:t>
      </w:r>
    </w:p>
    <w:bookmarkEnd w:id="67"/>
    <w:bookmarkEnd w:id="68"/>
    <w:p w:rsidR="00A706D2" w:rsidRDefault="00452224">
      <w:pPr>
        <w:pStyle w:val="Standard"/>
      </w:pPr>
      <w:r>
        <w:lastRenderedPageBreak/>
        <w:t>La entidad adjudicataria deberá desarrollar e implantar esta red según los requisitos técnicos especificados en este documento y las especificaciones detalladas BIT que serán entregadas al adjudicatario.</w:t>
      </w:r>
    </w:p>
    <w:p w:rsidR="00A706D2" w:rsidRDefault="00452224">
      <w:pPr>
        <w:pStyle w:val="Standard"/>
      </w:pPr>
      <w:r>
        <w:t>Adicionalmente a la implantación de los servicios requeridos, y en orden a difundir adecuadamente los mismos, la entidad adjudicataria se compromete a incluir en las comunicaciones periódicas a sus clientes la mención a la existencia del servicio, así como a colaborar con el CRTM en la divulgación de las medidas relacionadas con el mismo que, en su caso, puedan adoptarse a lo largo del periodo de vigencia del contrato.</w:t>
      </w:r>
    </w:p>
    <w:p w:rsidR="00A706D2" w:rsidRDefault="00452224">
      <w:pPr>
        <w:pStyle w:val="Ttulo1"/>
      </w:pPr>
      <w:bookmarkStart w:id="69" w:name="__RefHeading___Toc336327974"/>
      <w:bookmarkStart w:id="70" w:name="_Toc465242401"/>
      <w:r>
        <w:t>CONDICIONES TÉCNICAS PARA EL DESARROLLO E IMPLANTACIÓN DE LA ARQUITECTURA DE LA RED DE CARGA/RECARGA EN CAJEROS</w:t>
      </w:r>
      <w:bookmarkEnd w:id="69"/>
      <w:bookmarkEnd w:id="70"/>
    </w:p>
    <w:p w:rsidR="00A706D2" w:rsidRDefault="00452224">
      <w:pPr>
        <w:pStyle w:val="Standard"/>
      </w:pPr>
      <w:r>
        <w:t>La arquitectura de referencia de la red de carga/recarga en cajeros automáticos se muestra de forma gráfica en el siguiente diagrama.</w:t>
      </w:r>
    </w:p>
    <w:p w:rsidR="00193ADD" w:rsidRDefault="00193ADD">
      <w:pPr>
        <w:pStyle w:val="Standard"/>
      </w:pPr>
    </w:p>
    <w:p w:rsidR="00193ADD" w:rsidRDefault="00193ADD">
      <w:pPr>
        <w:pStyle w:val="Standard"/>
      </w:pPr>
    </w:p>
    <w:p w:rsidR="00193ADD" w:rsidRDefault="00193ADD">
      <w:pPr>
        <w:pStyle w:val="Standard"/>
      </w:pPr>
    </w:p>
    <w:p w:rsidR="00193ADD" w:rsidRDefault="00193ADD">
      <w:pPr>
        <w:pStyle w:val="Standard"/>
      </w:pPr>
    </w:p>
    <w:p w:rsidR="00193ADD" w:rsidRDefault="00193ADD">
      <w:pPr>
        <w:pStyle w:val="Standard"/>
      </w:pPr>
    </w:p>
    <w:p w:rsidR="00A706D2" w:rsidRDefault="00A706D2">
      <w:pPr>
        <w:pStyle w:val="Standard"/>
        <w:keepNext/>
        <w:ind w:left="-426"/>
        <w:rPr>
          <w:lang w:eastAsia="es-ES"/>
        </w:rPr>
      </w:pPr>
    </w:p>
    <w:p w:rsidR="00A706D2" w:rsidRDefault="00452224">
      <w:pPr>
        <w:pStyle w:val="Descripcin1"/>
        <w:rPr>
          <w:b w:val="0"/>
          <w:i/>
        </w:rPr>
      </w:pPr>
      <w:bookmarkStart w:id="71" w:name="__RefHeading___Toc336327937"/>
      <w:r>
        <w:t xml:space="preserve">Figura 7: </w:t>
      </w:r>
      <w:r>
        <w:rPr>
          <w:b w:val="0"/>
          <w:i/>
        </w:rPr>
        <w:t>Arquitectura de referencia de la red de carga/recarga en cajeros automáticos</w:t>
      </w:r>
      <w:bookmarkEnd w:id="71"/>
    </w:p>
    <w:p w:rsidR="00CD1CD3" w:rsidRPr="00CD1CD3" w:rsidRDefault="00CB65CB" w:rsidP="00CD1CD3">
      <w:pPr>
        <w:pStyle w:val="Standard"/>
        <w:ind w:left="-142"/>
      </w:pPr>
      <w:r>
        <w:rPr>
          <w:noProof/>
          <w:lang w:eastAsia="es-ES"/>
        </w:rPr>
        <w:lastRenderedPageBreak/>
        <w:drawing>
          <wp:anchor distT="0" distB="0" distL="114300" distR="114300" simplePos="0" relativeHeight="251662336" behindDoc="0" locked="0" layoutInCell="1" allowOverlap="1" wp14:anchorId="0A33754F" wp14:editId="732815AA">
            <wp:simplePos x="0" y="0"/>
            <wp:positionH relativeFrom="column">
              <wp:posOffset>4606925</wp:posOffset>
            </wp:positionH>
            <wp:positionV relativeFrom="paragraph">
              <wp:posOffset>793750</wp:posOffset>
            </wp:positionV>
            <wp:extent cx="927567" cy="723900"/>
            <wp:effectExtent l="0" t="0" r="6350" b="0"/>
            <wp:wrapNone/>
            <wp:docPr id="2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RTM.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27567" cy="723900"/>
                    </a:xfrm>
                    <a:prstGeom prst="rect">
                      <a:avLst/>
                    </a:prstGeom>
                  </pic:spPr>
                </pic:pic>
              </a:graphicData>
            </a:graphic>
            <wp14:sizeRelH relativeFrom="margin">
              <wp14:pctWidth>0</wp14:pctWidth>
            </wp14:sizeRelH>
            <wp14:sizeRelV relativeFrom="margin">
              <wp14:pctHeight>0</wp14:pctHeight>
            </wp14:sizeRelV>
          </wp:anchor>
        </w:drawing>
      </w:r>
      <w:r w:rsidR="007542C7">
        <w:rPr>
          <w:noProof/>
          <w:lang w:eastAsia="es-ES"/>
        </w:rPr>
        <mc:AlternateContent>
          <mc:Choice Requires="wpg">
            <w:drawing>
              <wp:inline distT="0" distB="0" distL="0" distR="0" wp14:anchorId="63D3FCE9" wp14:editId="569A750C">
                <wp:extent cx="5829935" cy="5327650"/>
                <wp:effectExtent l="0" t="0" r="18415" b="0"/>
                <wp:docPr id="2"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935" cy="5327650"/>
                          <a:chOff x="1526" y="2097"/>
                          <a:chExt cx="9181" cy="8390"/>
                        </a:xfrm>
                      </wpg:grpSpPr>
                      <wps:wsp>
                        <wps:cNvPr id="10" name="Freeform 40"/>
                        <wps:cNvSpPr>
                          <a:spLocks/>
                        </wps:cNvSpPr>
                        <wps:spPr bwMode="auto">
                          <a:xfrm>
                            <a:off x="1526" y="2097"/>
                            <a:ext cx="8383" cy="8153"/>
                          </a:xfrm>
                          <a:custGeom>
                            <a:avLst/>
                            <a:gdLst>
                              <a:gd name="T0" fmla="*/ 4 w 8383"/>
                              <a:gd name="T1" fmla="*/ 572 h 8153"/>
                              <a:gd name="T2" fmla="*/ 4 w 8383"/>
                              <a:gd name="T3" fmla="*/ 8153 h 8153"/>
                              <a:gd name="T4" fmla="*/ 8383 w 8383"/>
                              <a:gd name="T5" fmla="*/ 8153 h 8153"/>
                              <a:gd name="T6" fmla="*/ 8383 w 8383"/>
                              <a:gd name="T7" fmla="*/ 4220 h 8153"/>
                              <a:gd name="T8" fmla="*/ 4450 w 8383"/>
                              <a:gd name="T9" fmla="*/ 4220 h 8153"/>
                              <a:gd name="T10" fmla="*/ 4450 w 8383"/>
                              <a:gd name="T11" fmla="*/ 2 h 8153"/>
                              <a:gd name="T12" fmla="*/ 0 w 8383"/>
                              <a:gd name="T13" fmla="*/ 0 h 8153"/>
                              <a:gd name="T14" fmla="*/ 4 w 8383"/>
                              <a:gd name="T15" fmla="*/ 572 h 815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383" h="8153">
                                <a:moveTo>
                                  <a:pt x="4" y="572"/>
                                </a:moveTo>
                                <a:lnTo>
                                  <a:pt x="4" y="8153"/>
                                </a:lnTo>
                                <a:lnTo>
                                  <a:pt x="8383" y="8153"/>
                                </a:lnTo>
                                <a:lnTo>
                                  <a:pt x="8383" y="4220"/>
                                </a:lnTo>
                                <a:lnTo>
                                  <a:pt x="4450" y="4220"/>
                                </a:lnTo>
                                <a:lnTo>
                                  <a:pt x="4450" y="2"/>
                                </a:lnTo>
                                <a:lnTo>
                                  <a:pt x="0" y="0"/>
                                </a:lnTo>
                                <a:lnTo>
                                  <a:pt x="4" y="572"/>
                                </a:lnTo>
                                <a:close/>
                              </a:path>
                            </a:pathLst>
                          </a:custGeom>
                          <a:solidFill>
                            <a:srgbClr val="F0EC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Line 41"/>
                        <wps:cNvCnPr>
                          <a:cxnSpLocks noChangeShapeType="1"/>
                        </wps:cNvCnPr>
                        <wps:spPr bwMode="auto">
                          <a:xfrm>
                            <a:off x="5577" y="4208"/>
                            <a:ext cx="798" cy="798"/>
                          </a:xfrm>
                          <a:prstGeom prst="line">
                            <a:avLst/>
                          </a:prstGeom>
                          <a:noFill/>
                          <a:ln w="28575">
                            <a:solidFill>
                              <a:srgbClr val="800000"/>
                            </a:solidFill>
                            <a:round/>
                            <a:headEnd/>
                            <a:tailEnd/>
                          </a:ln>
                          <a:extLst>
                            <a:ext uri="{909E8E84-426E-40DD-AFC4-6F175D3DCCD1}">
                              <a14:hiddenFill xmlns:a14="http://schemas.microsoft.com/office/drawing/2010/main">
                                <a:noFill/>
                              </a14:hiddenFill>
                            </a:ext>
                          </a:extLst>
                        </wps:spPr>
                        <wps:bodyPr/>
                      </wps:wsp>
                      <wps:wsp>
                        <wps:cNvPr id="12" name="Line 42"/>
                        <wps:cNvCnPr>
                          <a:cxnSpLocks noChangeShapeType="1"/>
                        </wps:cNvCnPr>
                        <wps:spPr bwMode="auto">
                          <a:xfrm flipH="1">
                            <a:off x="7800" y="3923"/>
                            <a:ext cx="741" cy="1026"/>
                          </a:xfrm>
                          <a:prstGeom prst="line">
                            <a:avLst/>
                          </a:prstGeom>
                          <a:noFill/>
                          <a:ln w="28575">
                            <a:solidFill>
                              <a:srgbClr val="800000"/>
                            </a:solidFill>
                            <a:round/>
                            <a:headEnd/>
                            <a:tailEnd/>
                          </a:ln>
                          <a:extLst>
                            <a:ext uri="{909E8E84-426E-40DD-AFC4-6F175D3DCCD1}">
                              <a14:hiddenFill xmlns:a14="http://schemas.microsoft.com/office/drawing/2010/main">
                                <a:noFill/>
                              </a14:hiddenFill>
                            </a:ext>
                          </a:extLst>
                        </wps:spPr>
                        <wps:bodyPr/>
                      </wps:wsp>
                      <wps:wsp>
                        <wps:cNvPr id="13" name="WordArt 43"/>
                        <wps:cNvSpPr txBox="1">
                          <a:spLocks noChangeArrowheads="1" noChangeShapeType="1" noTextEdit="1"/>
                        </wps:cNvSpPr>
                        <wps:spPr bwMode="auto">
                          <a:xfrm>
                            <a:off x="1644" y="8312"/>
                            <a:ext cx="8151" cy="217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B24BA9" w:rsidRDefault="00B24BA9" w:rsidP="007542C7">
                              <w:pPr>
                                <w:pStyle w:val="NormalWeb"/>
                                <w:spacing w:before="0" w:after="0"/>
                                <w:jc w:val="center"/>
                              </w:pPr>
                              <w:r>
                                <w:rPr>
                                  <w:rFonts w:ascii="Arial Black" w:hAnsi="Arial Black"/>
                                  <w:color w:val="C0C0C0"/>
                                  <w:sz w:val="72"/>
                                  <w:szCs w:val="72"/>
                                </w:rPr>
                                <w:t>RED DE CAJEROS AUTOMÁTICOS</w:t>
                              </w:r>
                            </w:p>
                          </w:txbxContent>
                        </wps:txbx>
                        <wps:bodyPr wrap="square" numCol="1" fromWordArt="1">
                          <a:prstTxWarp prst="textPlain">
                            <a:avLst>
                              <a:gd name="adj" fmla="val 50000"/>
                            </a:avLst>
                          </a:prstTxWarp>
                          <a:spAutoFit/>
                        </wps:bodyPr>
                      </wps:wsp>
                      <wps:wsp>
                        <wps:cNvPr id="14" name="Line 44"/>
                        <wps:cNvCnPr>
                          <a:cxnSpLocks noChangeShapeType="1"/>
                        </wps:cNvCnPr>
                        <wps:spPr bwMode="auto">
                          <a:xfrm>
                            <a:off x="3537" y="4151"/>
                            <a:ext cx="513" cy="0"/>
                          </a:xfrm>
                          <a:prstGeom prst="line">
                            <a:avLst/>
                          </a:prstGeom>
                          <a:noFill/>
                          <a:ln w="19050">
                            <a:solidFill>
                              <a:srgbClr val="333333"/>
                            </a:solidFill>
                            <a:round/>
                            <a:headEnd/>
                            <a:tailEnd type="triangle" w="med" len="med"/>
                          </a:ln>
                          <a:extLst>
                            <a:ext uri="{909E8E84-426E-40DD-AFC4-6F175D3DCCD1}">
                              <a14:hiddenFill xmlns:a14="http://schemas.microsoft.com/office/drawing/2010/main">
                                <a:noFill/>
                              </a14:hiddenFill>
                            </a:ext>
                          </a:extLst>
                        </wps:spPr>
                        <wps:bodyPr/>
                      </wps:wsp>
                      <wps:wsp>
                        <wps:cNvPr id="15" name="Line 45"/>
                        <wps:cNvCnPr>
                          <a:cxnSpLocks noChangeShapeType="1"/>
                        </wps:cNvCnPr>
                        <wps:spPr bwMode="auto">
                          <a:xfrm flipV="1">
                            <a:off x="2796" y="7514"/>
                            <a:ext cx="0" cy="1197"/>
                          </a:xfrm>
                          <a:prstGeom prst="line">
                            <a:avLst/>
                          </a:prstGeom>
                          <a:noFill/>
                          <a:ln w="19050">
                            <a:solidFill>
                              <a:srgbClr val="333333"/>
                            </a:solidFill>
                            <a:round/>
                            <a:headEnd/>
                            <a:tailEnd/>
                          </a:ln>
                          <a:extLst>
                            <a:ext uri="{909E8E84-426E-40DD-AFC4-6F175D3DCCD1}">
                              <a14:hiddenFill xmlns:a14="http://schemas.microsoft.com/office/drawing/2010/main">
                                <a:noFill/>
                              </a14:hiddenFill>
                            </a:ext>
                          </a:extLst>
                        </wps:spPr>
                        <wps:bodyPr/>
                      </wps:wsp>
                      <wps:wsp>
                        <wps:cNvPr id="16" name="Line 46"/>
                        <wps:cNvCnPr>
                          <a:cxnSpLocks noChangeShapeType="1"/>
                        </wps:cNvCnPr>
                        <wps:spPr bwMode="auto">
                          <a:xfrm flipH="1" flipV="1">
                            <a:off x="5589" y="7571"/>
                            <a:ext cx="0" cy="1140"/>
                          </a:xfrm>
                          <a:prstGeom prst="line">
                            <a:avLst/>
                          </a:prstGeom>
                          <a:noFill/>
                          <a:ln w="19050">
                            <a:solidFill>
                              <a:srgbClr val="333333"/>
                            </a:solidFill>
                            <a:round/>
                            <a:headEnd/>
                            <a:tailEnd/>
                          </a:ln>
                          <a:extLst>
                            <a:ext uri="{909E8E84-426E-40DD-AFC4-6F175D3DCCD1}">
                              <a14:hiddenFill xmlns:a14="http://schemas.microsoft.com/office/drawing/2010/main">
                                <a:noFill/>
                              </a14:hiddenFill>
                            </a:ext>
                          </a:extLst>
                        </wps:spPr>
                        <wps:bodyPr/>
                      </wps:wsp>
                      <wps:wsp>
                        <wps:cNvPr id="17" name="Line 47"/>
                        <wps:cNvCnPr>
                          <a:cxnSpLocks noChangeShapeType="1"/>
                        </wps:cNvCnPr>
                        <wps:spPr bwMode="auto">
                          <a:xfrm flipH="1" flipV="1">
                            <a:off x="8496" y="7400"/>
                            <a:ext cx="0" cy="1311"/>
                          </a:xfrm>
                          <a:prstGeom prst="line">
                            <a:avLst/>
                          </a:prstGeom>
                          <a:noFill/>
                          <a:ln w="19050">
                            <a:solidFill>
                              <a:srgbClr val="333333"/>
                            </a:solidFill>
                            <a:round/>
                            <a:headEnd/>
                            <a:tailEnd/>
                          </a:ln>
                          <a:extLst>
                            <a:ext uri="{909E8E84-426E-40DD-AFC4-6F175D3DCCD1}">
                              <a14:hiddenFill xmlns:a14="http://schemas.microsoft.com/office/drawing/2010/main">
                                <a:noFill/>
                              </a14:hiddenFill>
                            </a:ext>
                          </a:extLst>
                        </wps:spPr>
                        <wps:bodyPr/>
                      </wps:wsp>
                      <wps:wsp>
                        <wps:cNvPr id="18" name="Line 48"/>
                        <wps:cNvCnPr>
                          <a:cxnSpLocks noChangeShapeType="1"/>
                        </wps:cNvCnPr>
                        <wps:spPr bwMode="auto">
                          <a:xfrm>
                            <a:off x="2796" y="4721"/>
                            <a:ext cx="0" cy="2280"/>
                          </a:xfrm>
                          <a:prstGeom prst="line">
                            <a:avLst/>
                          </a:prstGeom>
                          <a:noFill/>
                          <a:ln w="19050">
                            <a:solidFill>
                              <a:srgbClr val="333333"/>
                            </a:solidFill>
                            <a:round/>
                            <a:headEnd/>
                            <a:tailEnd/>
                          </a:ln>
                          <a:extLst>
                            <a:ext uri="{909E8E84-426E-40DD-AFC4-6F175D3DCCD1}">
                              <a14:hiddenFill xmlns:a14="http://schemas.microsoft.com/office/drawing/2010/main">
                                <a:noFill/>
                              </a14:hiddenFill>
                            </a:ext>
                          </a:extLst>
                        </wps:spPr>
                        <wps:bodyPr/>
                      </wps:wsp>
                      <wps:wsp>
                        <wps:cNvPr id="19" name="AutoShape 49"/>
                        <wps:cNvSpPr>
                          <a:spLocks noChangeArrowheads="1"/>
                        </wps:cNvSpPr>
                        <wps:spPr bwMode="auto">
                          <a:xfrm>
                            <a:off x="1998" y="3638"/>
                            <a:ext cx="1539" cy="1083"/>
                          </a:xfrm>
                          <a:prstGeom prst="roundRect">
                            <a:avLst>
                              <a:gd name="adj" fmla="val 6431"/>
                            </a:avLst>
                          </a:prstGeom>
                          <a:solidFill>
                            <a:srgbClr val="CCCC00"/>
                          </a:solidFill>
                          <a:ln w="19050">
                            <a:solidFill>
                              <a:srgbClr val="808080"/>
                            </a:solidFill>
                            <a:round/>
                            <a:headEnd/>
                            <a:tailEnd/>
                          </a:ln>
                        </wps:spPr>
                        <wps:txb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MÓDULO DE SEGURIDAD CENTRAL</w:t>
                              </w:r>
                            </w:p>
                          </w:txbxContent>
                        </wps:txbx>
                        <wps:bodyPr rot="0" vert="horz" wrap="square" lIns="91440" tIns="45720" rIns="91440" bIns="45720" anchor="t" anchorCtr="0" upright="1">
                          <a:noAutofit/>
                        </wps:bodyPr>
                      </wps:wsp>
                      <wps:wsp>
                        <wps:cNvPr id="22" name="AutoShape 50"/>
                        <wps:cNvSpPr>
                          <a:spLocks noChangeArrowheads="1"/>
                        </wps:cNvSpPr>
                        <wps:spPr bwMode="auto">
                          <a:xfrm>
                            <a:off x="4050" y="3638"/>
                            <a:ext cx="1539" cy="1083"/>
                          </a:xfrm>
                          <a:prstGeom prst="roundRect">
                            <a:avLst>
                              <a:gd name="adj" fmla="val 6431"/>
                            </a:avLst>
                          </a:prstGeom>
                          <a:solidFill>
                            <a:srgbClr val="CCCC00"/>
                          </a:solidFill>
                          <a:ln w="19050">
                            <a:solidFill>
                              <a:srgbClr val="808080"/>
                            </a:solidFill>
                            <a:round/>
                            <a:headEnd/>
                            <a:tailEnd/>
                          </a:ln>
                        </wps:spPr>
                        <wps:txb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SISTEMA PRINCIPAL DE GESTIÓN</w:t>
                              </w:r>
                            </w:p>
                          </w:txbxContent>
                        </wps:txbx>
                        <wps:bodyPr rot="0" vert="horz" wrap="square" lIns="91440" tIns="45720" rIns="91440" bIns="45720" anchor="t" anchorCtr="0" upright="1">
                          <a:noAutofit/>
                        </wps:bodyPr>
                      </wps:wsp>
                      <wps:wsp>
                        <wps:cNvPr id="24" name="Rectangle 51"/>
                        <wps:cNvSpPr>
                          <a:spLocks noChangeArrowheads="1"/>
                        </wps:cNvSpPr>
                        <wps:spPr bwMode="auto">
                          <a:xfrm>
                            <a:off x="1770" y="2840"/>
                            <a:ext cx="3990" cy="2052"/>
                          </a:xfrm>
                          <a:prstGeom prst="rect">
                            <a:avLst/>
                          </a:prstGeom>
                          <a:noFill/>
                          <a:ln w="38100">
                            <a:solidFill>
                              <a:srgbClr val="8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52"/>
                        <wps:cNvSpPr txBox="1">
                          <a:spLocks noChangeArrowheads="1"/>
                        </wps:cNvSpPr>
                        <wps:spPr bwMode="auto">
                          <a:xfrm>
                            <a:off x="1770" y="2840"/>
                            <a:ext cx="3990"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BA9" w:rsidRPr="00CB65CB" w:rsidRDefault="00B24BA9" w:rsidP="00CB65CB">
                              <w:pPr>
                                <w:spacing w:before="20" w:after="20" w:line="264" w:lineRule="auto"/>
                                <w:jc w:val="center"/>
                                <w:rPr>
                                  <w:rFonts w:ascii="Tahoma" w:hAnsi="Tahoma" w:cs="Tahoma"/>
                                  <w:b/>
                                  <w:color w:val="333300"/>
                                  <w:sz w:val="20"/>
                                  <w:szCs w:val="20"/>
                                </w:rPr>
                              </w:pPr>
                              <w:r w:rsidRPr="00CB65CB">
                                <w:rPr>
                                  <w:rFonts w:ascii="Tahoma" w:hAnsi="Tahoma" w:cs="Tahoma"/>
                                  <w:b/>
                                  <w:color w:val="333300"/>
                                  <w:sz w:val="20"/>
                                  <w:szCs w:val="20"/>
                                </w:rPr>
                                <w:t>CENTRO DE GESTIÓN</w:t>
                              </w:r>
                            </w:p>
                          </w:txbxContent>
                        </wps:txbx>
                        <wps:bodyPr rot="0" vert="horz" wrap="square" lIns="91440" tIns="45720" rIns="91440" bIns="45720" anchor="t" anchorCtr="0" upright="1">
                          <a:noAutofit/>
                        </wps:bodyPr>
                      </wps:wsp>
                      <wps:wsp>
                        <wps:cNvPr id="26" name="Cloud"/>
                        <wps:cNvSpPr>
                          <a:spLocks noChangeAspect="1" noEditPoints="1" noChangeArrowheads="1"/>
                        </wps:cNvSpPr>
                        <wps:spPr bwMode="auto">
                          <a:xfrm>
                            <a:off x="1712" y="6887"/>
                            <a:ext cx="7582" cy="755"/>
                          </a:xfrm>
                          <a:custGeom>
                            <a:avLst/>
                            <a:gdLst>
                              <a:gd name="T0" fmla="*/ 67 w 21600"/>
                              <a:gd name="T1" fmla="*/ 10800 h 21600"/>
                              <a:gd name="T2" fmla="*/ 10800 w 21600"/>
                              <a:gd name="T3" fmla="*/ 21577 h 21600"/>
                              <a:gd name="T4" fmla="*/ 21582 w 21600"/>
                              <a:gd name="T5" fmla="*/ 10800 h 21600"/>
                              <a:gd name="T6" fmla="*/ 10800 w 21600"/>
                              <a:gd name="T7" fmla="*/ 1235 h 21600"/>
                              <a:gd name="T8" fmla="*/ 2977 w 21600"/>
                              <a:gd name="T9" fmla="*/ 3262 h 21600"/>
                              <a:gd name="T10" fmla="*/ 17087 w 21600"/>
                              <a:gd name="T11" fmla="*/ 17337 h 21600"/>
                            </a:gdLst>
                            <a:ahLst/>
                            <a:cxnLst>
                              <a:cxn ang="0">
                                <a:pos x="T0" y="T1"/>
                              </a:cxn>
                              <a:cxn ang="0">
                                <a:pos x="T2" y="T3"/>
                              </a:cxn>
                              <a:cxn ang="0">
                                <a:pos x="T4" y="T5"/>
                              </a:cxn>
                              <a:cxn ang="0">
                                <a:pos x="T6" y="T7"/>
                              </a:cxn>
                            </a:cxnLst>
                            <a:rect l="T8" t="T9" r="T10" b="T11"/>
                            <a:pathLst>
                              <a:path w="21600" h="21600" extrusionOk="0">
                                <a:moveTo>
                                  <a:pt x="1949" y="7180"/>
                                </a:moveTo>
                                <a:cubicBezTo>
                                  <a:pt x="841" y="7336"/>
                                  <a:pt x="0" y="8613"/>
                                  <a:pt x="0" y="10137"/>
                                </a:cubicBezTo>
                                <a:cubicBezTo>
                                  <a:pt x="0" y="11192"/>
                                  <a:pt x="409" y="12169"/>
                                  <a:pt x="1074" y="12702"/>
                                </a:cubicBezTo>
                                <a:lnTo>
                                  <a:pt x="1063" y="12668"/>
                                </a:lnTo>
                                <a:cubicBezTo>
                                  <a:pt x="685" y="13217"/>
                                  <a:pt x="475" y="13940"/>
                                  <a:pt x="475" y="14691"/>
                                </a:cubicBezTo>
                                <a:cubicBezTo>
                                  <a:pt x="475" y="16325"/>
                                  <a:pt x="1451" y="17650"/>
                                  <a:pt x="2655" y="17650"/>
                                </a:cubicBezTo>
                                <a:cubicBezTo>
                                  <a:pt x="2739" y="17650"/>
                                  <a:pt x="2824" y="17643"/>
                                  <a:pt x="2909" y="17629"/>
                                </a:cubicBezTo>
                                <a:lnTo>
                                  <a:pt x="2897" y="17649"/>
                                </a:lnTo>
                                <a:cubicBezTo>
                                  <a:pt x="3585" y="19288"/>
                                  <a:pt x="4863" y="20300"/>
                                  <a:pt x="6247" y="20300"/>
                                </a:cubicBezTo>
                                <a:cubicBezTo>
                                  <a:pt x="6947" y="20300"/>
                                  <a:pt x="7635" y="20039"/>
                                  <a:pt x="8235" y="19546"/>
                                </a:cubicBezTo>
                                <a:lnTo>
                                  <a:pt x="8229" y="19550"/>
                                </a:lnTo>
                                <a:cubicBezTo>
                                  <a:pt x="8855" y="20829"/>
                                  <a:pt x="9908" y="21597"/>
                                  <a:pt x="11036" y="21597"/>
                                </a:cubicBezTo>
                                <a:cubicBezTo>
                                  <a:pt x="12523" y="21597"/>
                                  <a:pt x="13836" y="20267"/>
                                  <a:pt x="14267" y="18324"/>
                                </a:cubicBezTo>
                                <a:lnTo>
                                  <a:pt x="14270" y="18350"/>
                                </a:lnTo>
                                <a:cubicBezTo>
                                  <a:pt x="14730" y="18740"/>
                                  <a:pt x="15260" y="18947"/>
                                  <a:pt x="15802" y="18947"/>
                                </a:cubicBezTo>
                                <a:cubicBezTo>
                                  <a:pt x="17390" y="18947"/>
                                  <a:pt x="18682" y="17205"/>
                                  <a:pt x="18694" y="15045"/>
                                </a:cubicBezTo>
                                <a:lnTo>
                                  <a:pt x="18689" y="15035"/>
                                </a:lnTo>
                                <a:cubicBezTo>
                                  <a:pt x="20357" y="14710"/>
                                  <a:pt x="21597" y="12765"/>
                                  <a:pt x="21597" y="10472"/>
                                </a:cubicBezTo>
                                <a:cubicBezTo>
                                  <a:pt x="21597" y="9456"/>
                                  <a:pt x="21350" y="8469"/>
                                  <a:pt x="20896" y="7663"/>
                                </a:cubicBezTo>
                                <a:lnTo>
                                  <a:pt x="20889" y="7661"/>
                                </a:lnTo>
                                <a:cubicBezTo>
                                  <a:pt x="21031" y="7208"/>
                                  <a:pt x="21105" y="6721"/>
                                  <a:pt x="21105" y="6228"/>
                                </a:cubicBezTo>
                                <a:cubicBezTo>
                                  <a:pt x="21105" y="4588"/>
                                  <a:pt x="20299" y="3150"/>
                                  <a:pt x="19139" y="2719"/>
                                </a:cubicBezTo>
                                <a:lnTo>
                                  <a:pt x="19148" y="2712"/>
                                </a:lnTo>
                                <a:cubicBezTo>
                                  <a:pt x="18940" y="1142"/>
                                  <a:pt x="17933" y="0"/>
                                  <a:pt x="16758" y="0"/>
                                </a:cubicBezTo>
                                <a:cubicBezTo>
                                  <a:pt x="16044" y="0"/>
                                  <a:pt x="15367" y="426"/>
                                  <a:pt x="14905" y="1165"/>
                                </a:cubicBezTo>
                                <a:lnTo>
                                  <a:pt x="14909" y="1170"/>
                                </a:lnTo>
                                <a:cubicBezTo>
                                  <a:pt x="14497" y="432"/>
                                  <a:pt x="13855" y="0"/>
                                  <a:pt x="13174" y="0"/>
                                </a:cubicBezTo>
                                <a:cubicBezTo>
                                  <a:pt x="12347" y="0"/>
                                  <a:pt x="11590" y="637"/>
                                  <a:pt x="11221" y="1645"/>
                                </a:cubicBezTo>
                                <a:lnTo>
                                  <a:pt x="11229" y="1694"/>
                                </a:lnTo>
                                <a:cubicBezTo>
                                  <a:pt x="10730" y="1024"/>
                                  <a:pt x="10058" y="650"/>
                                  <a:pt x="9358" y="650"/>
                                </a:cubicBezTo>
                                <a:cubicBezTo>
                                  <a:pt x="8372" y="650"/>
                                  <a:pt x="7466" y="1391"/>
                                  <a:pt x="7003" y="2578"/>
                                </a:cubicBezTo>
                                <a:lnTo>
                                  <a:pt x="6995" y="2602"/>
                                </a:lnTo>
                                <a:cubicBezTo>
                                  <a:pt x="6477" y="2189"/>
                                  <a:pt x="5888" y="1972"/>
                                  <a:pt x="5288" y="1972"/>
                                </a:cubicBezTo>
                                <a:cubicBezTo>
                                  <a:pt x="3423" y="1972"/>
                                  <a:pt x="1912" y="4029"/>
                                  <a:pt x="1912" y="6567"/>
                                </a:cubicBezTo>
                                <a:cubicBezTo>
                                  <a:pt x="1912" y="6774"/>
                                  <a:pt x="1922" y="6981"/>
                                  <a:pt x="1942" y="7186"/>
                                </a:cubicBezTo>
                                <a:close/>
                              </a:path>
                              <a:path w="21600" h="21600" fill="none" extrusionOk="0">
                                <a:moveTo>
                                  <a:pt x="1074" y="12702"/>
                                </a:moveTo>
                                <a:cubicBezTo>
                                  <a:pt x="1407" y="12969"/>
                                  <a:pt x="1786" y="13110"/>
                                  <a:pt x="2172" y="13110"/>
                                </a:cubicBezTo>
                                <a:cubicBezTo>
                                  <a:pt x="2228" y="13110"/>
                                  <a:pt x="2285" y="13107"/>
                                  <a:pt x="2341" y="13101"/>
                                </a:cubicBezTo>
                              </a:path>
                              <a:path w="21600" h="21600" fill="none" extrusionOk="0">
                                <a:moveTo>
                                  <a:pt x="2909" y="17629"/>
                                </a:moveTo>
                                <a:cubicBezTo>
                                  <a:pt x="3099" y="17599"/>
                                  <a:pt x="3285" y="17535"/>
                                  <a:pt x="3463" y="17439"/>
                                </a:cubicBezTo>
                              </a:path>
                              <a:path w="21600" h="21600" fill="none" extrusionOk="0">
                                <a:moveTo>
                                  <a:pt x="7895" y="18680"/>
                                </a:moveTo>
                                <a:cubicBezTo>
                                  <a:pt x="7983" y="18985"/>
                                  <a:pt x="8095" y="19277"/>
                                  <a:pt x="8229" y="19550"/>
                                </a:cubicBezTo>
                              </a:path>
                              <a:path w="21600" h="21600" fill="none" extrusionOk="0">
                                <a:moveTo>
                                  <a:pt x="14267" y="18324"/>
                                </a:moveTo>
                                <a:cubicBezTo>
                                  <a:pt x="14336" y="18013"/>
                                  <a:pt x="14380" y="17693"/>
                                  <a:pt x="14400" y="17370"/>
                                </a:cubicBezTo>
                              </a:path>
                              <a:path w="21600" h="21600" fill="none" extrusionOk="0">
                                <a:moveTo>
                                  <a:pt x="18694" y="15045"/>
                                </a:moveTo>
                                <a:cubicBezTo>
                                  <a:pt x="18694" y="15034"/>
                                  <a:pt x="18695" y="15024"/>
                                  <a:pt x="18695" y="15013"/>
                                </a:cubicBezTo>
                                <a:cubicBezTo>
                                  <a:pt x="18695" y="13508"/>
                                  <a:pt x="18063" y="12136"/>
                                  <a:pt x="17069" y="11477"/>
                                </a:cubicBezTo>
                              </a:path>
                              <a:path w="21600" h="21600" fill="none" extrusionOk="0">
                                <a:moveTo>
                                  <a:pt x="20165" y="8999"/>
                                </a:moveTo>
                                <a:cubicBezTo>
                                  <a:pt x="20479" y="8635"/>
                                  <a:pt x="20726" y="8177"/>
                                  <a:pt x="20889" y="7661"/>
                                </a:cubicBezTo>
                              </a:path>
                              <a:path w="21600" h="21600" fill="none" extrusionOk="0">
                                <a:moveTo>
                                  <a:pt x="19186" y="3344"/>
                                </a:moveTo>
                                <a:cubicBezTo>
                                  <a:pt x="19186" y="3328"/>
                                  <a:pt x="19187" y="3313"/>
                                  <a:pt x="19187" y="3297"/>
                                </a:cubicBezTo>
                                <a:cubicBezTo>
                                  <a:pt x="19187" y="3101"/>
                                  <a:pt x="19174" y="2905"/>
                                  <a:pt x="19148" y="2712"/>
                                </a:cubicBezTo>
                              </a:path>
                              <a:path w="21600" h="21600" fill="none" extrusionOk="0">
                                <a:moveTo>
                                  <a:pt x="14905" y="1165"/>
                                </a:moveTo>
                                <a:cubicBezTo>
                                  <a:pt x="14754" y="1408"/>
                                  <a:pt x="14629" y="1679"/>
                                  <a:pt x="14535" y="1971"/>
                                </a:cubicBezTo>
                              </a:path>
                              <a:path w="21600" h="21600" fill="none" extrusionOk="0">
                                <a:moveTo>
                                  <a:pt x="11221" y="1645"/>
                                </a:moveTo>
                                <a:cubicBezTo>
                                  <a:pt x="11140" y="1866"/>
                                  <a:pt x="11080" y="2099"/>
                                  <a:pt x="11041" y="2340"/>
                                </a:cubicBezTo>
                              </a:path>
                              <a:path w="21600" h="21600" fill="none" extrusionOk="0">
                                <a:moveTo>
                                  <a:pt x="7645" y="3276"/>
                                </a:moveTo>
                                <a:cubicBezTo>
                                  <a:pt x="7449" y="3016"/>
                                  <a:pt x="7231" y="2790"/>
                                  <a:pt x="6995" y="2602"/>
                                </a:cubicBezTo>
                              </a:path>
                              <a:path w="21600" h="21600" fill="none" extrusionOk="0">
                                <a:moveTo>
                                  <a:pt x="1942" y="7186"/>
                                </a:moveTo>
                                <a:cubicBezTo>
                                  <a:pt x="1966" y="7426"/>
                                  <a:pt x="2004" y="7663"/>
                                  <a:pt x="2056" y="7895"/>
                                </a:cubicBezTo>
                              </a:path>
                            </a:pathLst>
                          </a:custGeom>
                          <a:gradFill rotWithShape="1">
                            <a:gsLst>
                              <a:gs pos="0">
                                <a:srgbClr val="C5C5FF"/>
                              </a:gs>
                              <a:gs pos="50000">
                                <a:srgbClr val="C5C5FF">
                                  <a:gamma/>
                                  <a:tint val="0"/>
                                  <a:invGamma/>
                                </a:srgbClr>
                              </a:gs>
                              <a:gs pos="100000">
                                <a:srgbClr val="C5C5FF"/>
                              </a:gs>
                            </a:gsLst>
                            <a:lin ang="0" scaled="1"/>
                          </a:gra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outerShdw>
                                </a:effectLst>
                              </a14:hiddenEffects>
                            </a:ext>
                          </a:extLst>
                        </wps:spPr>
                        <wps:bodyPr rot="0" vert="horz" wrap="square" lIns="91440" tIns="45720" rIns="91440" bIns="45720" anchor="t" anchorCtr="0" upright="1">
                          <a:noAutofit/>
                        </wps:bodyPr>
                      </wps:wsp>
                      <wps:wsp>
                        <wps:cNvPr id="27" name="Text Box 54"/>
                        <wps:cNvSpPr txBox="1">
                          <a:spLocks noChangeArrowheads="1"/>
                        </wps:cNvSpPr>
                        <wps:spPr bwMode="auto">
                          <a:xfrm>
                            <a:off x="1884" y="7072"/>
                            <a:ext cx="6583" cy="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BA9" w:rsidRPr="00CB65CB" w:rsidRDefault="00B24BA9" w:rsidP="00CB65CB">
                              <w:pPr>
                                <w:spacing w:before="20" w:after="20" w:line="264" w:lineRule="auto"/>
                                <w:jc w:val="center"/>
                                <w:rPr>
                                  <w:rFonts w:ascii="Tahoma" w:hAnsi="Tahoma" w:cs="Tahoma"/>
                                  <w:color w:val="000000"/>
                                  <w:sz w:val="18"/>
                                  <w:szCs w:val="18"/>
                                </w:rPr>
                              </w:pPr>
                              <w:r w:rsidRPr="00CB65CB">
                                <w:rPr>
                                  <w:rFonts w:ascii="Tahoma" w:hAnsi="Tahoma" w:cs="Tahoma"/>
                                  <w:color w:val="000000"/>
                                  <w:sz w:val="18"/>
                                  <w:szCs w:val="18"/>
                                </w:rPr>
                                <w:t xml:space="preserve">RED INTERNA DE COMUNICACIÓN DE DATOS DE </w:t>
                              </w:r>
                              <w:smartTag w:uri="urn:schemas-microsoft-com:office:smarttags" w:element="PersonName">
                                <w:smartTagPr>
                                  <w:attr w:name="ProductID" w:val="LA ENTIDAD"/>
                                </w:smartTagPr>
                                <w:r w:rsidRPr="00CB65CB">
                                  <w:rPr>
                                    <w:rFonts w:ascii="Tahoma" w:hAnsi="Tahoma" w:cs="Tahoma"/>
                                    <w:color w:val="000000"/>
                                    <w:sz w:val="18"/>
                                    <w:szCs w:val="18"/>
                                  </w:rPr>
                                  <w:t>LA ENTIDAD</w:t>
                                </w:r>
                              </w:smartTag>
                            </w:p>
                          </w:txbxContent>
                        </wps:txbx>
                        <wps:bodyPr rot="0" vert="horz" wrap="square" lIns="91440" tIns="45720" rIns="91440" bIns="45720" anchor="t" anchorCtr="0" upright="1">
                          <a:noAutofit/>
                        </wps:bodyPr>
                      </wps:wsp>
                      <wpg:grpSp>
                        <wpg:cNvPr id="28" name="Group 55"/>
                        <wpg:cNvGrpSpPr>
                          <a:grpSpLocks/>
                        </wpg:cNvGrpSpPr>
                        <wpg:grpSpPr bwMode="auto">
                          <a:xfrm>
                            <a:off x="1656" y="8725"/>
                            <a:ext cx="2338" cy="1311"/>
                            <a:chOff x="4037" y="8725"/>
                            <a:chExt cx="2338" cy="1311"/>
                          </a:xfrm>
                        </wpg:grpSpPr>
                        <wps:wsp>
                          <wps:cNvPr id="29" name="AutoShape 56"/>
                          <wps:cNvSpPr>
                            <a:spLocks noChangeArrowheads="1"/>
                          </wps:cNvSpPr>
                          <wps:spPr bwMode="auto">
                            <a:xfrm>
                              <a:off x="4151" y="8839"/>
                              <a:ext cx="1539" cy="1083"/>
                            </a:xfrm>
                            <a:prstGeom prst="roundRect">
                              <a:avLst>
                                <a:gd name="adj" fmla="val 6431"/>
                              </a:avLst>
                            </a:prstGeom>
                            <a:solidFill>
                              <a:srgbClr val="FFCC00"/>
                            </a:solidFill>
                            <a:ln w="19050">
                              <a:solidFill>
                                <a:srgbClr val="808080"/>
                              </a:solidFill>
                              <a:round/>
                              <a:headEnd/>
                              <a:tailEnd/>
                            </a:ln>
                          </wps:spPr>
                          <wps:txb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LECTO-GRABADOR DE RECARGA</w:t>
                                </w:r>
                              </w:p>
                            </w:txbxContent>
                          </wps:txbx>
                          <wps:bodyPr rot="0" vert="horz" wrap="square" lIns="91440" tIns="45720" rIns="91440" bIns="45720" anchor="t" anchorCtr="0" upright="1">
                            <a:noAutofit/>
                          </wps:bodyPr>
                        </wps:wsp>
                        <wps:wsp>
                          <wps:cNvPr id="30" name="Rectangle 57"/>
                          <wps:cNvSpPr>
                            <a:spLocks noChangeArrowheads="1"/>
                          </wps:cNvSpPr>
                          <wps:spPr bwMode="auto">
                            <a:xfrm>
                              <a:off x="4037" y="8725"/>
                              <a:ext cx="2338" cy="1311"/>
                            </a:xfrm>
                            <a:prstGeom prst="rect">
                              <a:avLst/>
                            </a:prstGeom>
                            <a:noFill/>
                            <a:ln w="38100">
                              <a:solidFill>
                                <a:srgbClr val="8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Text Box 58"/>
                          <wps:cNvSpPr txBox="1">
                            <a:spLocks noChangeArrowheads="1"/>
                          </wps:cNvSpPr>
                          <wps:spPr bwMode="auto">
                            <a:xfrm>
                              <a:off x="5634" y="9110"/>
                              <a:ext cx="741" cy="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BA9" w:rsidRPr="0035252B" w:rsidRDefault="00B24BA9" w:rsidP="00CB65CB">
                                <w:pPr>
                                  <w:spacing w:before="20" w:after="20" w:line="264" w:lineRule="auto"/>
                                  <w:jc w:val="center"/>
                                  <w:rPr>
                                    <w:b/>
                                    <w:color w:val="800000"/>
                                    <w:sz w:val="28"/>
                                    <w:szCs w:val="28"/>
                                  </w:rPr>
                                </w:pPr>
                                <w:r>
                                  <w:rPr>
                                    <w:b/>
                                    <w:color w:val="800000"/>
                                    <w:sz w:val="28"/>
                                    <w:szCs w:val="28"/>
                                  </w:rPr>
                                  <w:t>CA</w:t>
                                </w:r>
                              </w:p>
                            </w:txbxContent>
                          </wps:txbx>
                          <wps:bodyPr rot="0" vert="horz" wrap="square" lIns="91440" tIns="45720" rIns="91440" bIns="45720" anchor="t" anchorCtr="0" upright="1">
                            <a:noAutofit/>
                          </wps:bodyPr>
                        </wps:wsp>
                      </wpg:grpSp>
                      <wps:wsp>
                        <wps:cNvPr id="64" name="Text Box 59"/>
                        <wps:cNvSpPr txBox="1">
                          <a:spLocks noChangeArrowheads="1"/>
                        </wps:cNvSpPr>
                        <wps:spPr bwMode="auto">
                          <a:xfrm>
                            <a:off x="2712" y="5120"/>
                            <a:ext cx="1482"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BA9" w:rsidRPr="001A795C" w:rsidRDefault="00B24BA9" w:rsidP="00CB65CB">
                              <w:pPr>
                                <w:spacing w:before="20" w:after="20" w:line="264" w:lineRule="auto"/>
                              </w:pPr>
                              <w:r>
                                <w:t>autorización</w:t>
                              </w:r>
                            </w:p>
                          </w:txbxContent>
                        </wps:txbx>
                        <wps:bodyPr rot="0" vert="horz" wrap="square" lIns="91440" tIns="45720" rIns="91440" bIns="45720" anchor="t" anchorCtr="0" upright="1">
                          <a:noAutofit/>
                        </wps:bodyPr>
                      </wps:wsp>
                      <pic:pic xmlns:pic="http://schemas.openxmlformats.org/drawingml/2006/picture">
                        <pic:nvPicPr>
                          <pic:cNvPr id="65" name="Picture 6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8997" y="3410"/>
                            <a:ext cx="1197" cy="854"/>
                          </a:xfrm>
                          <a:prstGeom prst="rect">
                            <a:avLst/>
                          </a:prstGeom>
                          <a:noFill/>
                          <a:extLst>
                            <a:ext uri="{909E8E84-426E-40DD-AFC4-6F175D3DCCD1}">
                              <a14:hiddenFill xmlns:a14="http://schemas.microsoft.com/office/drawing/2010/main">
                                <a:solidFill>
                                  <a:srgbClr val="FFFFFF"/>
                                </a:solidFill>
                              </a14:hiddenFill>
                            </a:ext>
                          </a:extLst>
                        </pic:spPr>
                      </pic:pic>
                      <wpg:grpSp>
                        <wpg:cNvPr id="66" name="Group 61"/>
                        <wpg:cNvGrpSpPr>
                          <a:grpSpLocks/>
                        </wpg:cNvGrpSpPr>
                        <wpg:grpSpPr bwMode="auto">
                          <a:xfrm>
                            <a:off x="4449" y="8711"/>
                            <a:ext cx="2338" cy="1311"/>
                            <a:chOff x="4037" y="8725"/>
                            <a:chExt cx="2338" cy="1311"/>
                          </a:xfrm>
                        </wpg:grpSpPr>
                        <wps:wsp>
                          <wps:cNvPr id="69" name="AutoShape 62"/>
                          <wps:cNvSpPr>
                            <a:spLocks noChangeArrowheads="1"/>
                          </wps:cNvSpPr>
                          <wps:spPr bwMode="auto">
                            <a:xfrm>
                              <a:off x="4151" y="8839"/>
                              <a:ext cx="1539" cy="1083"/>
                            </a:xfrm>
                            <a:prstGeom prst="roundRect">
                              <a:avLst>
                                <a:gd name="adj" fmla="val 6431"/>
                              </a:avLst>
                            </a:prstGeom>
                            <a:solidFill>
                              <a:srgbClr val="FFCC00"/>
                            </a:solidFill>
                            <a:ln w="19050">
                              <a:solidFill>
                                <a:srgbClr val="808080"/>
                              </a:solidFill>
                              <a:round/>
                              <a:headEnd/>
                              <a:tailEnd/>
                            </a:ln>
                          </wps:spPr>
                          <wps:txb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LECTO-GRABADOR DE RECARGA</w:t>
                                </w:r>
                              </w:p>
                            </w:txbxContent>
                          </wps:txbx>
                          <wps:bodyPr rot="0" vert="horz" wrap="square" lIns="91440" tIns="45720" rIns="91440" bIns="45720" anchor="t" anchorCtr="0" upright="1">
                            <a:noAutofit/>
                          </wps:bodyPr>
                        </wps:wsp>
                        <wps:wsp>
                          <wps:cNvPr id="70" name="Rectangle 63"/>
                          <wps:cNvSpPr>
                            <a:spLocks noChangeArrowheads="1"/>
                          </wps:cNvSpPr>
                          <wps:spPr bwMode="auto">
                            <a:xfrm>
                              <a:off x="4037" y="8725"/>
                              <a:ext cx="2338" cy="1311"/>
                            </a:xfrm>
                            <a:prstGeom prst="rect">
                              <a:avLst/>
                            </a:prstGeom>
                            <a:noFill/>
                            <a:ln w="38100">
                              <a:solidFill>
                                <a:srgbClr val="8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Text Box 64"/>
                          <wps:cNvSpPr txBox="1">
                            <a:spLocks noChangeArrowheads="1"/>
                          </wps:cNvSpPr>
                          <wps:spPr bwMode="auto">
                            <a:xfrm>
                              <a:off x="5634" y="9110"/>
                              <a:ext cx="741" cy="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BA9" w:rsidRPr="0035252B" w:rsidRDefault="00B24BA9" w:rsidP="00CB65CB">
                                <w:pPr>
                                  <w:spacing w:before="20" w:after="20" w:line="264" w:lineRule="auto"/>
                                  <w:jc w:val="center"/>
                                  <w:rPr>
                                    <w:b/>
                                    <w:color w:val="800000"/>
                                    <w:sz w:val="28"/>
                                    <w:szCs w:val="28"/>
                                  </w:rPr>
                                </w:pPr>
                                <w:r>
                                  <w:rPr>
                                    <w:b/>
                                    <w:color w:val="800000"/>
                                    <w:sz w:val="28"/>
                                    <w:szCs w:val="28"/>
                                  </w:rPr>
                                  <w:t>CA</w:t>
                                </w:r>
                              </w:p>
                            </w:txbxContent>
                          </wps:txbx>
                          <wps:bodyPr rot="0" vert="horz" wrap="square" lIns="91440" tIns="45720" rIns="91440" bIns="45720" anchor="t" anchorCtr="0" upright="1">
                            <a:noAutofit/>
                          </wps:bodyPr>
                        </wps:wsp>
                      </wpg:grpSp>
                      <wpg:grpSp>
                        <wpg:cNvPr id="72" name="Group 65"/>
                        <wpg:cNvGrpSpPr>
                          <a:grpSpLocks/>
                        </wpg:cNvGrpSpPr>
                        <wpg:grpSpPr bwMode="auto">
                          <a:xfrm>
                            <a:off x="7413" y="8711"/>
                            <a:ext cx="2338" cy="1311"/>
                            <a:chOff x="4037" y="8725"/>
                            <a:chExt cx="2338" cy="1311"/>
                          </a:xfrm>
                        </wpg:grpSpPr>
                        <wps:wsp>
                          <wps:cNvPr id="73" name="AutoShape 66"/>
                          <wps:cNvSpPr>
                            <a:spLocks noChangeArrowheads="1"/>
                          </wps:cNvSpPr>
                          <wps:spPr bwMode="auto">
                            <a:xfrm>
                              <a:off x="4151" y="8839"/>
                              <a:ext cx="1539" cy="1083"/>
                            </a:xfrm>
                            <a:prstGeom prst="roundRect">
                              <a:avLst>
                                <a:gd name="adj" fmla="val 6431"/>
                              </a:avLst>
                            </a:prstGeom>
                            <a:solidFill>
                              <a:srgbClr val="FFCC00"/>
                            </a:solidFill>
                            <a:ln w="19050">
                              <a:solidFill>
                                <a:srgbClr val="808080"/>
                              </a:solidFill>
                              <a:round/>
                              <a:headEnd/>
                              <a:tailEnd/>
                            </a:ln>
                          </wps:spPr>
                          <wps:txb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LECTO-GRABADOR DE RECARGA</w:t>
                                </w:r>
                              </w:p>
                            </w:txbxContent>
                          </wps:txbx>
                          <wps:bodyPr rot="0" vert="horz" wrap="square" lIns="91440" tIns="45720" rIns="91440" bIns="45720" anchor="t" anchorCtr="0" upright="1">
                            <a:noAutofit/>
                          </wps:bodyPr>
                        </wps:wsp>
                        <wps:wsp>
                          <wps:cNvPr id="74" name="Rectangle 67"/>
                          <wps:cNvSpPr>
                            <a:spLocks noChangeArrowheads="1"/>
                          </wps:cNvSpPr>
                          <wps:spPr bwMode="auto">
                            <a:xfrm>
                              <a:off x="4037" y="8725"/>
                              <a:ext cx="2338" cy="1311"/>
                            </a:xfrm>
                            <a:prstGeom prst="rect">
                              <a:avLst/>
                            </a:prstGeom>
                            <a:noFill/>
                            <a:ln w="38100">
                              <a:solidFill>
                                <a:srgbClr val="8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Text Box 68"/>
                          <wps:cNvSpPr txBox="1">
                            <a:spLocks noChangeArrowheads="1"/>
                          </wps:cNvSpPr>
                          <wps:spPr bwMode="auto">
                            <a:xfrm>
                              <a:off x="5634" y="9110"/>
                              <a:ext cx="741" cy="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BA9" w:rsidRPr="0035252B" w:rsidRDefault="00B24BA9" w:rsidP="00CB65CB">
                                <w:pPr>
                                  <w:spacing w:before="20" w:after="20" w:line="264" w:lineRule="auto"/>
                                  <w:jc w:val="center"/>
                                  <w:rPr>
                                    <w:b/>
                                    <w:color w:val="800000"/>
                                    <w:sz w:val="28"/>
                                    <w:szCs w:val="28"/>
                                  </w:rPr>
                                </w:pPr>
                                <w:r>
                                  <w:rPr>
                                    <w:b/>
                                    <w:color w:val="800000"/>
                                    <w:sz w:val="28"/>
                                    <w:szCs w:val="28"/>
                                  </w:rPr>
                                  <w:t>CA</w:t>
                                </w:r>
                              </w:p>
                            </w:txbxContent>
                          </wps:txbx>
                          <wps:bodyPr rot="0" vert="horz" wrap="square" lIns="91440" tIns="45720" rIns="91440" bIns="45720" anchor="t" anchorCtr="0" upright="1">
                            <a:noAutofit/>
                          </wps:bodyPr>
                        </wps:wsp>
                      </wpg:grpSp>
                      <wps:wsp>
                        <wps:cNvPr id="76" name="Rectangle 69"/>
                        <wps:cNvSpPr>
                          <a:spLocks noChangeArrowheads="1"/>
                        </wps:cNvSpPr>
                        <wps:spPr bwMode="auto">
                          <a:xfrm>
                            <a:off x="8541" y="2840"/>
                            <a:ext cx="2166" cy="2052"/>
                          </a:xfrm>
                          <a:prstGeom prst="rect">
                            <a:avLst/>
                          </a:prstGeom>
                          <a:noFill/>
                          <a:ln w="3810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7" name="Group 70"/>
                        <wpg:cNvGrpSpPr>
                          <a:grpSpLocks/>
                        </wpg:cNvGrpSpPr>
                        <wpg:grpSpPr bwMode="auto">
                          <a:xfrm>
                            <a:off x="5862" y="4892"/>
                            <a:ext cx="2565" cy="1083"/>
                            <a:chOff x="7002" y="5462"/>
                            <a:chExt cx="2565" cy="969"/>
                          </a:xfrm>
                        </wpg:grpSpPr>
                        <wps:wsp>
                          <wps:cNvPr id="78" name="Cloud"/>
                          <wps:cNvSpPr>
                            <a:spLocks noChangeAspect="1" noEditPoints="1" noChangeArrowheads="1"/>
                          </wps:cNvSpPr>
                          <wps:spPr bwMode="auto">
                            <a:xfrm>
                              <a:off x="7002" y="5462"/>
                              <a:ext cx="2565" cy="969"/>
                            </a:xfrm>
                            <a:custGeom>
                              <a:avLst/>
                              <a:gdLst>
                                <a:gd name="T0" fmla="*/ 67 w 21600"/>
                                <a:gd name="T1" fmla="*/ 10800 h 21600"/>
                                <a:gd name="T2" fmla="*/ 10800 w 21600"/>
                                <a:gd name="T3" fmla="*/ 21577 h 21600"/>
                                <a:gd name="T4" fmla="*/ 21582 w 21600"/>
                                <a:gd name="T5" fmla="*/ 10800 h 21600"/>
                                <a:gd name="T6" fmla="*/ 10800 w 21600"/>
                                <a:gd name="T7" fmla="*/ 1235 h 21600"/>
                                <a:gd name="T8" fmla="*/ 2977 w 21600"/>
                                <a:gd name="T9" fmla="*/ 3262 h 21600"/>
                                <a:gd name="T10" fmla="*/ 17087 w 21600"/>
                                <a:gd name="T11" fmla="*/ 17337 h 21600"/>
                              </a:gdLst>
                              <a:ahLst/>
                              <a:cxnLst>
                                <a:cxn ang="0">
                                  <a:pos x="T0" y="T1"/>
                                </a:cxn>
                                <a:cxn ang="0">
                                  <a:pos x="T2" y="T3"/>
                                </a:cxn>
                                <a:cxn ang="0">
                                  <a:pos x="T4" y="T5"/>
                                </a:cxn>
                                <a:cxn ang="0">
                                  <a:pos x="T6" y="T7"/>
                                </a:cxn>
                              </a:cxnLst>
                              <a:rect l="T8" t="T9" r="T10" b="T11"/>
                              <a:pathLst>
                                <a:path w="21600" h="21600" extrusionOk="0">
                                  <a:moveTo>
                                    <a:pt x="1949" y="7180"/>
                                  </a:moveTo>
                                  <a:cubicBezTo>
                                    <a:pt x="841" y="7336"/>
                                    <a:pt x="0" y="8613"/>
                                    <a:pt x="0" y="10137"/>
                                  </a:cubicBezTo>
                                  <a:cubicBezTo>
                                    <a:pt x="0" y="11192"/>
                                    <a:pt x="409" y="12169"/>
                                    <a:pt x="1074" y="12702"/>
                                  </a:cubicBezTo>
                                  <a:lnTo>
                                    <a:pt x="1063" y="12668"/>
                                  </a:lnTo>
                                  <a:cubicBezTo>
                                    <a:pt x="685" y="13217"/>
                                    <a:pt x="475" y="13940"/>
                                    <a:pt x="475" y="14691"/>
                                  </a:cubicBezTo>
                                  <a:cubicBezTo>
                                    <a:pt x="475" y="16325"/>
                                    <a:pt x="1451" y="17650"/>
                                    <a:pt x="2655" y="17650"/>
                                  </a:cubicBezTo>
                                  <a:cubicBezTo>
                                    <a:pt x="2739" y="17650"/>
                                    <a:pt x="2824" y="17643"/>
                                    <a:pt x="2909" y="17629"/>
                                  </a:cubicBezTo>
                                  <a:lnTo>
                                    <a:pt x="2897" y="17649"/>
                                  </a:lnTo>
                                  <a:cubicBezTo>
                                    <a:pt x="3585" y="19288"/>
                                    <a:pt x="4863" y="20300"/>
                                    <a:pt x="6247" y="20300"/>
                                  </a:cubicBezTo>
                                  <a:cubicBezTo>
                                    <a:pt x="6947" y="20300"/>
                                    <a:pt x="7635" y="20039"/>
                                    <a:pt x="8235" y="19546"/>
                                  </a:cubicBezTo>
                                  <a:lnTo>
                                    <a:pt x="8229" y="19550"/>
                                  </a:lnTo>
                                  <a:cubicBezTo>
                                    <a:pt x="8855" y="20829"/>
                                    <a:pt x="9908" y="21597"/>
                                    <a:pt x="11036" y="21597"/>
                                  </a:cubicBezTo>
                                  <a:cubicBezTo>
                                    <a:pt x="12523" y="21597"/>
                                    <a:pt x="13836" y="20267"/>
                                    <a:pt x="14267" y="18324"/>
                                  </a:cubicBezTo>
                                  <a:lnTo>
                                    <a:pt x="14270" y="18350"/>
                                  </a:lnTo>
                                  <a:cubicBezTo>
                                    <a:pt x="14730" y="18740"/>
                                    <a:pt x="15260" y="18947"/>
                                    <a:pt x="15802" y="18947"/>
                                  </a:cubicBezTo>
                                  <a:cubicBezTo>
                                    <a:pt x="17390" y="18947"/>
                                    <a:pt x="18682" y="17205"/>
                                    <a:pt x="18694" y="15045"/>
                                  </a:cubicBezTo>
                                  <a:lnTo>
                                    <a:pt x="18689" y="15035"/>
                                  </a:lnTo>
                                  <a:cubicBezTo>
                                    <a:pt x="20357" y="14710"/>
                                    <a:pt x="21597" y="12765"/>
                                    <a:pt x="21597" y="10472"/>
                                  </a:cubicBezTo>
                                  <a:cubicBezTo>
                                    <a:pt x="21597" y="9456"/>
                                    <a:pt x="21350" y="8469"/>
                                    <a:pt x="20896" y="7663"/>
                                  </a:cubicBezTo>
                                  <a:lnTo>
                                    <a:pt x="20889" y="7661"/>
                                  </a:lnTo>
                                  <a:cubicBezTo>
                                    <a:pt x="21031" y="7208"/>
                                    <a:pt x="21105" y="6721"/>
                                    <a:pt x="21105" y="6228"/>
                                  </a:cubicBezTo>
                                  <a:cubicBezTo>
                                    <a:pt x="21105" y="4588"/>
                                    <a:pt x="20299" y="3150"/>
                                    <a:pt x="19139" y="2719"/>
                                  </a:cubicBezTo>
                                  <a:lnTo>
                                    <a:pt x="19148" y="2712"/>
                                  </a:lnTo>
                                  <a:cubicBezTo>
                                    <a:pt x="18940" y="1142"/>
                                    <a:pt x="17933" y="0"/>
                                    <a:pt x="16758" y="0"/>
                                  </a:cubicBezTo>
                                  <a:cubicBezTo>
                                    <a:pt x="16044" y="0"/>
                                    <a:pt x="15367" y="426"/>
                                    <a:pt x="14905" y="1165"/>
                                  </a:cubicBezTo>
                                  <a:lnTo>
                                    <a:pt x="14909" y="1170"/>
                                  </a:lnTo>
                                  <a:cubicBezTo>
                                    <a:pt x="14497" y="432"/>
                                    <a:pt x="13855" y="0"/>
                                    <a:pt x="13174" y="0"/>
                                  </a:cubicBezTo>
                                  <a:cubicBezTo>
                                    <a:pt x="12347" y="0"/>
                                    <a:pt x="11590" y="637"/>
                                    <a:pt x="11221" y="1645"/>
                                  </a:cubicBezTo>
                                  <a:lnTo>
                                    <a:pt x="11229" y="1694"/>
                                  </a:lnTo>
                                  <a:cubicBezTo>
                                    <a:pt x="10730" y="1024"/>
                                    <a:pt x="10058" y="650"/>
                                    <a:pt x="9358" y="650"/>
                                  </a:cubicBezTo>
                                  <a:cubicBezTo>
                                    <a:pt x="8372" y="650"/>
                                    <a:pt x="7466" y="1391"/>
                                    <a:pt x="7003" y="2578"/>
                                  </a:cubicBezTo>
                                  <a:lnTo>
                                    <a:pt x="6995" y="2602"/>
                                  </a:lnTo>
                                  <a:cubicBezTo>
                                    <a:pt x="6477" y="2189"/>
                                    <a:pt x="5888" y="1972"/>
                                    <a:pt x="5288" y="1972"/>
                                  </a:cubicBezTo>
                                  <a:cubicBezTo>
                                    <a:pt x="3423" y="1972"/>
                                    <a:pt x="1912" y="4029"/>
                                    <a:pt x="1912" y="6567"/>
                                  </a:cubicBezTo>
                                  <a:cubicBezTo>
                                    <a:pt x="1912" y="6774"/>
                                    <a:pt x="1922" y="6981"/>
                                    <a:pt x="1942" y="7186"/>
                                  </a:cubicBezTo>
                                  <a:close/>
                                </a:path>
                                <a:path w="21600" h="21600" fill="none" extrusionOk="0">
                                  <a:moveTo>
                                    <a:pt x="1074" y="12702"/>
                                  </a:moveTo>
                                  <a:cubicBezTo>
                                    <a:pt x="1407" y="12969"/>
                                    <a:pt x="1786" y="13110"/>
                                    <a:pt x="2172" y="13110"/>
                                  </a:cubicBezTo>
                                  <a:cubicBezTo>
                                    <a:pt x="2228" y="13110"/>
                                    <a:pt x="2285" y="13107"/>
                                    <a:pt x="2341" y="13101"/>
                                  </a:cubicBezTo>
                                </a:path>
                                <a:path w="21600" h="21600" fill="none" extrusionOk="0">
                                  <a:moveTo>
                                    <a:pt x="2909" y="17629"/>
                                  </a:moveTo>
                                  <a:cubicBezTo>
                                    <a:pt x="3099" y="17599"/>
                                    <a:pt x="3285" y="17535"/>
                                    <a:pt x="3463" y="17439"/>
                                  </a:cubicBezTo>
                                </a:path>
                                <a:path w="21600" h="21600" fill="none" extrusionOk="0">
                                  <a:moveTo>
                                    <a:pt x="7895" y="18680"/>
                                  </a:moveTo>
                                  <a:cubicBezTo>
                                    <a:pt x="7983" y="18985"/>
                                    <a:pt x="8095" y="19277"/>
                                    <a:pt x="8229" y="19550"/>
                                  </a:cubicBezTo>
                                </a:path>
                                <a:path w="21600" h="21600" fill="none" extrusionOk="0">
                                  <a:moveTo>
                                    <a:pt x="14267" y="18324"/>
                                  </a:moveTo>
                                  <a:cubicBezTo>
                                    <a:pt x="14336" y="18013"/>
                                    <a:pt x="14380" y="17693"/>
                                    <a:pt x="14400" y="17370"/>
                                  </a:cubicBezTo>
                                </a:path>
                                <a:path w="21600" h="21600" fill="none" extrusionOk="0">
                                  <a:moveTo>
                                    <a:pt x="18694" y="15045"/>
                                  </a:moveTo>
                                  <a:cubicBezTo>
                                    <a:pt x="18694" y="15034"/>
                                    <a:pt x="18695" y="15024"/>
                                    <a:pt x="18695" y="15013"/>
                                  </a:cubicBezTo>
                                  <a:cubicBezTo>
                                    <a:pt x="18695" y="13508"/>
                                    <a:pt x="18063" y="12136"/>
                                    <a:pt x="17069" y="11477"/>
                                  </a:cubicBezTo>
                                </a:path>
                                <a:path w="21600" h="21600" fill="none" extrusionOk="0">
                                  <a:moveTo>
                                    <a:pt x="20165" y="8999"/>
                                  </a:moveTo>
                                  <a:cubicBezTo>
                                    <a:pt x="20479" y="8635"/>
                                    <a:pt x="20726" y="8177"/>
                                    <a:pt x="20889" y="7661"/>
                                  </a:cubicBezTo>
                                </a:path>
                                <a:path w="21600" h="21600" fill="none" extrusionOk="0">
                                  <a:moveTo>
                                    <a:pt x="19186" y="3344"/>
                                  </a:moveTo>
                                  <a:cubicBezTo>
                                    <a:pt x="19186" y="3328"/>
                                    <a:pt x="19187" y="3313"/>
                                    <a:pt x="19187" y="3297"/>
                                  </a:cubicBezTo>
                                  <a:cubicBezTo>
                                    <a:pt x="19187" y="3101"/>
                                    <a:pt x="19174" y="2905"/>
                                    <a:pt x="19148" y="2712"/>
                                  </a:cubicBezTo>
                                </a:path>
                                <a:path w="21600" h="21600" fill="none" extrusionOk="0">
                                  <a:moveTo>
                                    <a:pt x="14905" y="1165"/>
                                  </a:moveTo>
                                  <a:cubicBezTo>
                                    <a:pt x="14754" y="1408"/>
                                    <a:pt x="14629" y="1679"/>
                                    <a:pt x="14535" y="1971"/>
                                  </a:cubicBezTo>
                                </a:path>
                                <a:path w="21600" h="21600" fill="none" extrusionOk="0">
                                  <a:moveTo>
                                    <a:pt x="11221" y="1645"/>
                                  </a:moveTo>
                                  <a:cubicBezTo>
                                    <a:pt x="11140" y="1866"/>
                                    <a:pt x="11080" y="2099"/>
                                    <a:pt x="11041" y="2340"/>
                                  </a:cubicBezTo>
                                </a:path>
                                <a:path w="21600" h="21600" fill="none" extrusionOk="0">
                                  <a:moveTo>
                                    <a:pt x="7645" y="3276"/>
                                  </a:moveTo>
                                  <a:cubicBezTo>
                                    <a:pt x="7449" y="3016"/>
                                    <a:pt x="7231" y="2790"/>
                                    <a:pt x="6995" y="2602"/>
                                  </a:cubicBezTo>
                                </a:path>
                                <a:path w="21600" h="21600" fill="none" extrusionOk="0">
                                  <a:moveTo>
                                    <a:pt x="1942" y="7186"/>
                                  </a:moveTo>
                                  <a:cubicBezTo>
                                    <a:pt x="1966" y="7426"/>
                                    <a:pt x="2004" y="7663"/>
                                    <a:pt x="2056" y="7895"/>
                                  </a:cubicBezTo>
                                </a:path>
                              </a:pathLst>
                            </a:custGeom>
                            <a:gradFill rotWithShape="1">
                              <a:gsLst>
                                <a:gs pos="0">
                                  <a:srgbClr val="C5C5FF"/>
                                </a:gs>
                                <a:gs pos="50000">
                                  <a:srgbClr val="C5C5FF">
                                    <a:gamma/>
                                    <a:tint val="0"/>
                                    <a:invGamma/>
                                  </a:srgbClr>
                                </a:gs>
                                <a:gs pos="100000">
                                  <a:srgbClr val="C5C5FF"/>
                                </a:gs>
                              </a:gsLst>
                              <a:lin ang="0" scaled="1"/>
                            </a:gra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outerShdw>
                                  </a:effectLst>
                                </a14:hiddenEffects>
                              </a:ext>
                            </a:extLst>
                          </wps:spPr>
                          <wps:bodyPr rot="0" vert="horz" wrap="square" lIns="91440" tIns="45720" rIns="91440" bIns="45720" anchor="t" anchorCtr="0" upright="1">
                            <a:noAutofit/>
                          </wps:bodyPr>
                        </wps:wsp>
                        <wps:wsp>
                          <wps:cNvPr id="79" name="Text Box 72"/>
                          <wps:cNvSpPr txBox="1">
                            <a:spLocks noChangeArrowheads="1"/>
                          </wps:cNvSpPr>
                          <wps:spPr bwMode="auto">
                            <a:xfrm>
                              <a:off x="7059" y="5519"/>
                              <a:ext cx="2508" cy="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BA9" w:rsidRPr="00CB65CB" w:rsidRDefault="00B24BA9" w:rsidP="00CB65CB">
                                <w:pPr>
                                  <w:spacing w:before="20" w:after="20" w:line="264" w:lineRule="auto"/>
                                  <w:jc w:val="center"/>
                                  <w:rPr>
                                    <w:rFonts w:ascii="Tahoma" w:hAnsi="Tahoma" w:cs="Tahoma"/>
                                    <w:b/>
                                    <w:color w:val="000000"/>
                                    <w:sz w:val="16"/>
                                    <w:szCs w:val="16"/>
                                  </w:rPr>
                                </w:pPr>
                                <w:r w:rsidRPr="00CB65CB">
                                  <w:rPr>
                                    <w:rFonts w:ascii="Tahoma" w:hAnsi="Tahoma" w:cs="Tahoma"/>
                                    <w:b/>
                                    <w:color w:val="000000"/>
                                    <w:sz w:val="16"/>
                                    <w:szCs w:val="16"/>
                                  </w:rPr>
                                  <w:t>RED EXTERNA DE COMUNICACIÓN DE DATOS</w:t>
                                </w:r>
                              </w:p>
                            </w:txbxContent>
                          </wps:txbx>
                          <wps:bodyPr rot="0" vert="horz" wrap="square" lIns="91440" tIns="45720" rIns="91440" bIns="45720" anchor="t" anchorCtr="0" upright="1">
                            <a:noAutofit/>
                          </wps:bodyPr>
                        </wps:wsp>
                      </wpg:grpSp>
                    </wpg:wgp>
                  </a:graphicData>
                </a:graphic>
              </wp:inline>
            </w:drawing>
          </mc:Choice>
          <mc:Fallback>
            <w:pict>
              <v:group w14:anchorId="63D3FCE9" id="Group 39" o:spid="_x0000_s1031" style="width:459.05pt;height:419.5pt;mso-position-horizontal-relative:char;mso-position-vertical-relative:line" coordorigin="1526,2097" coordsize="9181,83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">
                <v:shape id="Freeform 40" o:spid="_x0000_s1032" style="position:absolute;left:1526;top:2097;width:8383;height:8153;visibility:visible;mso-wrap-style:square;v-text-anchor:top" coordsize="8383,8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" path="m4,572r,7581l8383,8153r,-3933l4450,4220,4450,2,,,4,572xe" fillcolor="#f0ece8" stroked="f">
                  <v:path arrowok="t" o:connecttype="custom" o:connectlocs="4,572;4,8153;8383,8153;8383,4220;4450,4220;4450,2;0,0;4,572" o:connectangles="0,0,0,0,0,0,0,0"/>
                </v:shape>
                <v:line id="Line 41" o:spid="_x0000_s1033" style="position:absolute;visibility:visible;mso-wrap-style:square" from="5577,4208" to="6375,5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" strokecolor="maroon" strokeweight="2.25pt"/>
                <v:line id="Line 42" o:spid="_x0000_s1034" style="position:absolute;flip:x;visibility:visible;mso-wrap-style:square" from="7800,3923" to="8541,4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" strokecolor="maroon" strokeweight="2.25pt"/>
                <v:shape id="WordArt 43" o:spid="_x0000_s1035" type="#_x0000_t202" style="position:absolute;left:1644;top:8312;width:8151;height:2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flPvwAAANsAAAAPAAAAZHJzL2Rvd25yZXYueG1sRE9La8JA&#10;EL4X/A/LCN7qxkp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A6UflPvwAAANsAAAAPAAAAAAAA&#10;AAAAAAAAAAcCAABkcnMvZG93bnJldi54bWxQSwUGAAAAAAMAAwC3AAAA8wIAAAAA&#10;" filled="f" stroked="f">
                  <v:stroke joinstyle="round"/>
                  <o:lock v:ext="edit" shapetype="t"/>
                  <v:textbox style="mso-fit-shape-to-text:t">
                    <w:txbxContent>
                      <w:p w:rsidR="00B24BA9" w:rsidRDefault="00B24BA9" w:rsidP="007542C7">
                        <w:pPr>
                          <w:pStyle w:val="NormalWeb"/>
                          <w:spacing w:before="0" w:after="0"/>
                          <w:jc w:val="center"/>
                        </w:pPr>
                        <w:r>
                          <w:rPr>
                            <w:rFonts w:ascii="Arial Black" w:hAnsi="Arial Black"/>
                            <w:color w:val="C0C0C0"/>
                            <w:sz w:val="72"/>
                            <w:szCs w:val="72"/>
                          </w:rPr>
                          <w:t>RED DE CAJEROS AUTOMÁTICOS</w:t>
                        </w:r>
                      </w:p>
                    </w:txbxContent>
                  </v:textbox>
                </v:shape>
                <v:line id="Line 44" o:spid="_x0000_s1036" style="position:absolute;visibility:visible;mso-wrap-style:square" from="3537,4151" to="4050,4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" strokecolor="#333" strokeweight="1.5pt">
                  <v:stroke endarrow="block"/>
                </v:line>
                <v:line id="Line 45" o:spid="_x0000_s1037" style="position:absolute;flip:y;visibility:visible;mso-wrap-style:square" from="2796,7514" to="2796,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" strokecolor="#333" strokeweight="1.5pt"/>
                <v:line id="Line 46" o:spid="_x0000_s1038" style="position:absolute;flip:x y;visibility:visible;mso-wrap-style:square" from="5589,7571" to="5589,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" strokecolor="#333" strokeweight="1.5pt"/>
                <v:line id="Line 47" o:spid="_x0000_s1039" style="position:absolute;flip:x y;visibility:visible;mso-wrap-style:square" from="8496,7400" to="8496,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" strokecolor="#333" strokeweight="1.5pt"/>
                <v:line id="Line 48" o:spid="_x0000_s1040" style="position:absolute;visibility:visible;mso-wrap-style:square" from="2796,4721" to="2796,7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" strokecolor="#333" strokeweight="1.5pt"/>
                <v:roundrect id="AutoShape 49" o:spid="_x0000_s1041" style="position:absolute;left:1998;top:3638;width:1539;height:1083;visibility:visible;mso-wrap-style:square;v-text-anchor:top" arcsize="42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" fillcolor="#cc0" strokecolor="gray" strokeweight="1.5pt">
                  <v:textbo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MÓDULO DE SEGURIDAD CENTRAL</w:t>
                        </w:r>
                      </w:p>
                    </w:txbxContent>
                  </v:textbox>
                </v:roundrect>
                <v:roundrect id="AutoShape 50" o:spid="_x0000_s1042" style="position:absolute;left:4050;top:3638;width:1539;height:1083;visibility:visible;mso-wrap-style:square;v-text-anchor:top" arcsize="42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" fillcolor="#cc0" strokecolor="gray" strokeweight="1.5pt">
                  <v:textbo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SISTEMA PRINCIPAL DE GESTIÓN</w:t>
                        </w:r>
                      </w:p>
                    </w:txbxContent>
                  </v:textbox>
                </v:roundrect>
                <v:rect id="Rectangle 51" o:spid="_x0000_s1043" style="position:absolute;left:1770;top:2840;width:3990;height:2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" filled="f" strokecolor="olive" strokeweight="3pt"/>
                <v:shape id="Text Box 52" o:spid="_x0000_s1044" type="#_x0000_t202" style="position:absolute;left:1770;top:2840;width:3990;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B24BA9" w:rsidRPr="00CB65CB" w:rsidRDefault="00B24BA9" w:rsidP="00CB65CB">
                        <w:pPr>
                          <w:spacing w:before="20" w:after="20" w:line="264" w:lineRule="auto"/>
                          <w:jc w:val="center"/>
                          <w:rPr>
                            <w:rFonts w:ascii="Tahoma" w:hAnsi="Tahoma" w:cs="Tahoma"/>
                            <w:b/>
                            <w:color w:val="333300"/>
                            <w:sz w:val="20"/>
                            <w:szCs w:val="20"/>
                          </w:rPr>
                        </w:pPr>
                        <w:r w:rsidRPr="00CB65CB">
                          <w:rPr>
                            <w:rFonts w:ascii="Tahoma" w:hAnsi="Tahoma" w:cs="Tahoma"/>
                            <w:b/>
                            <w:color w:val="333300"/>
                            <w:sz w:val="20"/>
                            <w:szCs w:val="20"/>
                          </w:rPr>
                          <w:t>CENTRO DE GESTIÓN</w:t>
                        </w:r>
                      </w:p>
                    </w:txbxContent>
                  </v:textbox>
                </v:shape>
                <v:shape id="Cloud" o:spid="_x0000_s1045" style="position:absolute;left:1712;top:6887;width:7582;height:75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" path="m1949,7180c841,7336,,8613,,10137v,1055,409,2032,1074,2565l1063,12668v-378,549,-588,1272,-588,2023c475,16325,1451,17650,2655,17650v84,,169,-7,254,-21l2897,17649v688,1639,1966,2651,3350,2651c6947,20300,7635,20039,8235,19546r-6,4c8855,20829,9908,21597,11036,21597v1487,,2800,-1330,3231,-3273l14270,18350v460,390,990,597,1532,597c17390,18947,18682,17205,18694,15045r-5,-10c20357,14710,21597,12765,21597,10472v,-1016,-247,-2003,-701,-2809l20889,7661v142,-453,216,-940,216,-1433c21105,4588,20299,3150,19139,2719r9,-7c18940,1142,17933,,16758,v-714,,-1391,426,-1853,1165l14909,1170c14497,432,13855,,13174,v-827,,-1584,637,-1953,1645l11229,1694c10730,1024,10058,650,9358,650v-986,,-1892,741,-2355,1928l6995,2602c6477,2189,5888,1972,5288,1972v-1865,,-3376,2057,-3376,4595c1912,6774,1922,6981,1942,7186r7,-6xem1074,12702nfc1407,12969,1786,13110,2172,13110v56,,113,-3,169,-9em2909,17629nfc3099,17599,3285,17535,3463,17439em7895,18680nfc7983,18985,8095,19277,8229,19550em14267,18324nfc14336,18013,14380,17693,14400,17370em18694,15045nfc18694,15034,18695,15024,18695,15013v,-1505,-632,-2877,-1626,-3536em20165,8999nfc20479,8635,20726,8177,20889,7661em19186,3344nfc19186,3328,19187,3313,19187,3297v,-196,-13,-392,-39,-585em14905,1165nfc14754,1408,14629,1679,14535,1971em11221,1645nfc11140,1866,11080,2099,11041,2340em7645,3276nfc7449,3016,7231,2790,6995,2602em1942,7186nfc1966,7426,2004,7663,2056,7895e" fillcolor="#c5c5ff">
                  <v:fill rotate="t" angle="90" focus="50%" type="gradient"/>
                  <v:stroke joinstyle="miter"/>
                  <v:shadow offset="6pt,6pt"/>
                  <v:path o:extrusionok="f" o:connecttype="custom" o:connectlocs="24,378;3791,754;7576,378;3791,43" o:connectangles="0,0,0,0" textboxrect="2977,3261,17087,17337"/>
                  <o:lock v:ext="edit" aspectratio="t" verticies="t"/>
                </v:shape>
                <v:shape id="Text Box 54" o:spid="_x0000_s1046" type="#_x0000_t202" style="position:absolute;left:1884;top:7072;width:6583;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B24BA9" w:rsidRPr="00CB65CB" w:rsidRDefault="00B24BA9" w:rsidP="00CB65CB">
                        <w:pPr>
                          <w:spacing w:before="20" w:after="20" w:line="264" w:lineRule="auto"/>
                          <w:jc w:val="center"/>
                          <w:rPr>
                            <w:rFonts w:ascii="Tahoma" w:hAnsi="Tahoma" w:cs="Tahoma"/>
                            <w:color w:val="000000"/>
                            <w:sz w:val="18"/>
                            <w:szCs w:val="18"/>
                          </w:rPr>
                        </w:pPr>
                        <w:r w:rsidRPr="00CB65CB">
                          <w:rPr>
                            <w:rFonts w:ascii="Tahoma" w:hAnsi="Tahoma" w:cs="Tahoma"/>
                            <w:color w:val="000000"/>
                            <w:sz w:val="18"/>
                            <w:szCs w:val="18"/>
                          </w:rPr>
                          <w:t xml:space="preserve">RED INTERNA DE COMUNICACIÓN DE DATOS DE </w:t>
                        </w:r>
                        <w:smartTag w:uri="urn:schemas-microsoft-com:office:smarttags" w:element="PersonName">
                          <w:smartTagPr>
                            <w:attr w:name="ProductID" w:val="LA ENTIDAD"/>
                          </w:smartTagPr>
                          <w:r w:rsidRPr="00CB65CB">
                            <w:rPr>
                              <w:rFonts w:ascii="Tahoma" w:hAnsi="Tahoma" w:cs="Tahoma"/>
                              <w:color w:val="000000"/>
                              <w:sz w:val="18"/>
                              <w:szCs w:val="18"/>
                            </w:rPr>
                            <w:t>LA ENTIDAD</w:t>
                          </w:r>
                        </w:smartTag>
                      </w:p>
                    </w:txbxContent>
                  </v:textbox>
                </v:shape>
                <v:group id="Group 55" o:spid="_x0000_s1047" style="position:absolute;left:1656;top:8725;width:2338;height:1311" coordorigin="4037,8725" coordsize="2338,1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oundrect id="AutoShape 56" o:spid="_x0000_s1048" style="position:absolute;left:4151;top:8839;width:1539;height:1083;visibility:visible;mso-wrap-style:square;v-text-anchor:top" arcsize="42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" fillcolor="#fc0" strokecolor="gray" strokeweight="1.5pt">
                    <v:textbo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LECTO-GRABADOR DE RECARGA</w:t>
                          </w:r>
                        </w:p>
                      </w:txbxContent>
                    </v:textbox>
                  </v:roundrect>
                  <v:rect id="Rectangle 57" o:spid="_x0000_s1049" style="position:absolute;left:4037;top:8725;width:2338;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" filled="f" strokecolor="maroon" strokeweight="3pt"/>
                  <v:shape id="Text Box 58" o:spid="_x0000_s1050" type="#_x0000_t202" style="position:absolute;left:5634;top:9110;width:741;height: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B24BA9" w:rsidRPr="0035252B" w:rsidRDefault="00B24BA9" w:rsidP="00CB65CB">
                          <w:pPr>
                            <w:spacing w:before="20" w:after="20" w:line="264" w:lineRule="auto"/>
                            <w:jc w:val="center"/>
                            <w:rPr>
                              <w:b/>
                              <w:color w:val="800000"/>
                              <w:sz w:val="28"/>
                              <w:szCs w:val="28"/>
                            </w:rPr>
                          </w:pPr>
                          <w:r>
                            <w:rPr>
                              <w:b/>
                              <w:color w:val="800000"/>
                              <w:sz w:val="28"/>
                              <w:szCs w:val="28"/>
                            </w:rPr>
                            <w:t>CA</w:t>
                          </w:r>
                        </w:p>
                      </w:txbxContent>
                    </v:textbox>
                  </v:shape>
                </v:group>
                <v:shape id="Text Box 59" o:spid="_x0000_s1051" type="#_x0000_t202" style="position:absolute;left:2712;top:5120;width:1482;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rsidR="00B24BA9" w:rsidRPr="001A795C" w:rsidRDefault="00B24BA9" w:rsidP="00CB65CB">
                        <w:pPr>
                          <w:spacing w:before="20" w:after="20" w:line="264" w:lineRule="auto"/>
                        </w:pPr>
                        <w:r>
                          <w:t>autorización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0" o:spid="_x0000_s1052" type="#_x0000_t75" style="position:absolute;left:8997;top:3410;width:1197;height:8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">
                  <v:imagedata r:id="rId15" o:title=""/>
                </v:shape>
                <v:group id="Group 61" o:spid="_x0000_s1053" style="position:absolute;left:4449;top:8711;width:2338;height:1311" coordorigin="4037,8725" coordsize="2338,1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oundrect id="AutoShape 62" o:spid="_x0000_s1054" style="position:absolute;left:4151;top:8839;width:1539;height:1083;visibility:visible;mso-wrap-style:square;v-text-anchor:top" arcsize="42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" fillcolor="#fc0" strokecolor="gray" strokeweight="1.5pt">
                    <v:textbo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LECTO-GRABADOR DE RECARGA</w:t>
                          </w:r>
                        </w:p>
                      </w:txbxContent>
                    </v:textbox>
                  </v:roundrect>
                  <v:rect id="Rectangle 63" o:spid="_x0000_s1055" style="position:absolute;left:4037;top:8725;width:2338;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" filled="f" strokecolor="maroon" strokeweight="3pt"/>
                  <v:shape id="Text Box 64" o:spid="_x0000_s1056" type="#_x0000_t202" style="position:absolute;left:5634;top:9110;width:741;height: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rsidR="00B24BA9" w:rsidRPr="0035252B" w:rsidRDefault="00B24BA9" w:rsidP="00CB65CB">
                          <w:pPr>
                            <w:spacing w:before="20" w:after="20" w:line="264" w:lineRule="auto"/>
                            <w:jc w:val="center"/>
                            <w:rPr>
                              <w:b/>
                              <w:color w:val="800000"/>
                              <w:sz w:val="28"/>
                              <w:szCs w:val="28"/>
                            </w:rPr>
                          </w:pPr>
                          <w:r>
                            <w:rPr>
                              <w:b/>
                              <w:color w:val="800000"/>
                              <w:sz w:val="28"/>
                              <w:szCs w:val="28"/>
                            </w:rPr>
                            <w:t>CA</w:t>
                          </w:r>
                        </w:p>
                      </w:txbxContent>
                    </v:textbox>
                  </v:shape>
                </v:group>
                <v:group id="Group 65" o:spid="_x0000_s1057" style="position:absolute;left:7413;top:8711;width:2338;height:1311" coordorigin="4037,8725" coordsize="2338,1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oundrect id="AutoShape 66" o:spid="_x0000_s1058" style="position:absolute;left:4151;top:8839;width:1539;height:1083;visibility:visible;mso-wrap-style:square;v-text-anchor:top" arcsize="42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" fillcolor="#fc0" strokecolor="gray" strokeweight="1.5pt">
                    <v:textbox>
                      <w:txbxContent>
                        <w:p w:rsidR="00B24BA9" w:rsidRPr="00CB65CB" w:rsidRDefault="00B24BA9" w:rsidP="00CB65CB">
                          <w:pPr>
                            <w:spacing w:before="20" w:after="20" w:line="264" w:lineRule="auto"/>
                            <w:jc w:val="center"/>
                            <w:rPr>
                              <w:rFonts w:ascii="Tahoma" w:hAnsi="Tahoma" w:cs="Tahoma"/>
                              <w:sz w:val="20"/>
                              <w:szCs w:val="20"/>
                            </w:rPr>
                          </w:pPr>
                          <w:r w:rsidRPr="00CB65CB">
                            <w:rPr>
                              <w:rFonts w:ascii="Tahoma" w:hAnsi="Tahoma" w:cs="Tahoma"/>
                              <w:sz w:val="20"/>
                              <w:szCs w:val="20"/>
                            </w:rPr>
                            <w:t>LECTO-GRABADOR DE RECARGA</w:t>
                          </w:r>
                        </w:p>
                      </w:txbxContent>
                    </v:textbox>
                  </v:roundrect>
                  <v:rect id="Rectangle 67" o:spid="_x0000_s1059" style="position:absolute;left:4037;top:8725;width:2338;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" filled="f" strokecolor="maroon" strokeweight="3pt"/>
                  <v:shape id="Text Box 68" o:spid="_x0000_s1060" type="#_x0000_t202" style="position:absolute;left:5634;top:9110;width:741;height: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rsidR="00B24BA9" w:rsidRPr="0035252B" w:rsidRDefault="00B24BA9" w:rsidP="00CB65CB">
                          <w:pPr>
                            <w:spacing w:before="20" w:after="20" w:line="264" w:lineRule="auto"/>
                            <w:jc w:val="center"/>
                            <w:rPr>
                              <w:b/>
                              <w:color w:val="800000"/>
                              <w:sz w:val="28"/>
                              <w:szCs w:val="28"/>
                            </w:rPr>
                          </w:pPr>
                          <w:r>
                            <w:rPr>
                              <w:b/>
                              <w:color w:val="800000"/>
                              <w:sz w:val="28"/>
                              <w:szCs w:val="28"/>
                            </w:rPr>
                            <w:t>CA</w:t>
                          </w:r>
                        </w:p>
                      </w:txbxContent>
                    </v:textbox>
                  </v:shape>
                </v:group>
                <v:rect id="Rectangle 69" o:spid="_x0000_s1061" style="position:absolute;left:8541;top:2840;width:2166;height:2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" filled="f" strokecolor="red" strokeweight="3pt"/>
                <v:group id="Group 70" o:spid="_x0000_s1062" style="position:absolute;left:5862;top:4892;width:2565;height:1083" coordorigin="7002,5462" coordsize="2565,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Cloud" o:spid="_x0000_s1063" style="position:absolute;left:7002;top:5462;width:2565;height:96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" path="m1949,7180c841,7336,,8613,,10137v,1055,409,2032,1074,2565l1063,12668v-378,549,-588,1272,-588,2023c475,16325,1451,17650,2655,17650v84,,169,-7,254,-21l2897,17649v688,1639,1966,2651,3350,2651c6947,20300,7635,20039,8235,19546r-6,4c8855,20829,9908,21597,11036,21597v1487,,2800,-1330,3231,-3273l14270,18350v460,390,990,597,1532,597c17390,18947,18682,17205,18694,15045r-5,-10c20357,14710,21597,12765,21597,10472v,-1016,-247,-2003,-701,-2809l20889,7661v142,-453,216,-940,216,-1433c21105,4588,20299,3150,19139,2719r9,-7c18940,1142,17933,,16758,v-714,,-1391,426,-1853,1165l14909,1170c14497,432,13855,,13174,v-827,,-1584,637,-1953,1645l11229,1694c10730,1024,10058,650,9358,650v-986,,-1892,741,-2355,1928l6995,2602c6477,2189,5888,1972,5288,1972v-1865,,-3376,2057,-3376,4595c1912,6774,1922,6981,1942,7186r7,-6xem1074,12702nfc1407,12969,1786,13110,2172,13110v56,,113,-3,169,-9em2909,17629nfc3099,17599,3285,17535,3463,17439em7895,18680nfc7983,18985,8095,19277,8229,19550em14267,18324nfc14336,18013,14380,17693,14400,17370em18694,15045nfc18694,15034,18695,15024,18695,15013v,-1505,-632,-2877,-1626,-3536em20165,8999nfc20479,8635,20726,8177,20889,7661em19186,3344nfc19186,3328,19187,3313,19187,3297v,-196,-13,-392,-39,-585em14905,1165nfc14754,1408,14629,1679,14535,1971em11221,1645nfc11140,1866,11080,2099,11041,2340em7645,3276nfc7449,3016,7231,2790,6995,2602em1942,7186nfc1966,7426,2004,7663,2056,7895e" fillcolor="#c5c5ff">
                    <v:fill rotate="t" angle="90" focus="50%" type="gradient"/>
                    <v:stroke joinstyle="miter"/>
                    <v:shadow offset="6pt,6pt"/>
                    <v:path o:extrusionok="f" o:connecttype="custom" o:connectlocs="8,485;1283,968;2563,485;1283,55" o:connectangles="0,0,0,0" textboxrect="2981,3254,17086,17342"/>
                    <o:lock v:ext="edit" aspectratio="t" verticies="t"/>
                  </v:shape>
                  <v:shape id="Text Box 72" o:spid="_x0000_s1064" type="#_x0000_t202" style="position:absolute;left:7059;top:5519;width:2508;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rsidR="00B24BA9" w:rsidRPr="00CB65CB" w:rsidRDefault="00B24BA9" w:rsidP="00CB65CB">
                          <w:pPr>
                            <w:spacing w:before="20" w:after="20" w:line="264" w:lineRule="auto"/>
                            <w:jc w:val="center"/>
                            <w:rPr>
                              <w:rFonts w:ascii="Tahoma" w:hAnsi="Tahoma" w:cs="Tahoma"/>
                              <w:b/>
                              <w:color w:val="000000"/>
                              <w:sz w:val="16"/>
                              <w:szCs w:val="16"/>
                            </w:rPr>
                          </w:pPr>
                          <w:r w:rsidRPr="00CB65CB">
                            <w:rPr>
                              <w:rFonts w:ascii="Tahoma" w:hAnsi="Tahoma" w:cs="Tahoma"/>
                              <w:b/>
                              <w:color w:val="000000"/>
                              <w:sz w:val="16"/>
                              <w:szCs w:val="16"/>
                            </w:rPr>
                            <w:t>RED EXTERNA DE COMUNICACIÓN DE DATOS</w:t>
                          </w:r>
                        </w:p>
                      </w:txbxContent>
                    </v:textbox>
                  </v:shape>
                </v:group>
                <w10:anchorlock/>
              </v:group>
            </w:pict>
          </mc:Fallback>
        </mc:AlternateContent>
      </w:r>
    </w:p>
    <w:p w:rsidR="00A706D2" w:rsidRDefault="00452224">
      <w:pPr>
        <w:pStyle w:val="Standard"/>
        <w:pageBreakBefore/>
      </w:pPr>
      <w:r>
        <w:lastRenderedPageBreak/>
        <w:t>La red estará compuesta fundamentalmente por un centro de gestión y una red de cajeros automáticos 24 horas.</w:t>
      </w:r>
    </w:p>
    <w:p w:rsidR="00A706D2" w:rsidRDefault="00452224">
      <w:pPr>
        <w:pStyle w:val="Standard"/>
      </w:pPr>
      <w:r>
        <w:t>En el centro de gestión existe un módulo central de seguridad, en adelante HSM, responsable de autorizar y registrar en tiempo real las transacciones de recarga realizadas en los cajeros automáticos. Este módulo central de seguridad transfiere toda la información relevante sobre las transacciones a un sistema principal de gestión, donde se implementarán los procesos de liquidación y comunicaciones con el CRTM.</w:t>
      </w:r>
    </w:p>
    <w:p w:rsidR="00A706D2" w:rsidRDefault="00452224">
      <w:pPr>
        <w:pStyle w:val="Standard"/>
      </w:pPr>
      <w:r>
        <w:t>Cada cajero automático de la red estará dotado de un lector-grabador de t</w:t>
      </w:r>
      <w:r w:rsidR="00A92B23">
        <w:t>ecnología sin contactos</w:t>
      </w:r>
      <w:r>
        <w:t xml:space="preserve"> y una aplicación de carga/recarga de títulos de transporte.</w:t>
      </w:r>
    </w:p>
    <w:p w:rsidR="00A706D2" w:rsidRDefault="00452224">
      <w:pPr>
        <w:pStyle w:val="Standard"/>
      </w:pPr>
      <w:r>
        <w:t xml:space="preserve">La comunicación entre el Sistema Principal de Gestión de la Red y el Centro de Proceso de Datos del CRTM se realizará mediante el intercambio de archivos XML firmados digitalmente por un canal SFTP con el SID (Servidor de Intercambio de Datos) del CRTM. Estos datos comprenden tanto las transacciones de carga/recarga de títulos que se produzcan en la red, como las listas de tarjetas no permitidas y otros archivos de configuración que emite el CRTM. Asimismo, se establecerá un canal de comunicación seguro entre el Centro de Gestión de la Red y el Centro de Proceso de Datos del CRTM basado en Web </w:t>
      </w:r>
      <w:proofErr w:type="spellStart"/>
      <w:r>
        <w:t>Services</w:t>
      </w:r>
      <w:proofErr w:type="spellEnd"/>
      <w:r>
        <w:t>, solo para posibilitar la ejecución de los procesos que lo necesiten.</w:t>
      </w:r>
    </w:p>
    <w:p w:rsidR="00A37098" w:rsidRDefault="00A37098">
      <w:pPr>
        <w:pStyle w:val="Standard"/>
      </w:pPr>
      <w:r>
        <w:t>El adjudicatario debe velar por que la calidad de las transacciones alcancen el nivel especificado, ya que deficiencias en este sentido equivalen prácticamente a la ausencia de las mismas, al no poder ser procesadas automáticamente, lo que repercute en el nivel de servicio al usuario, impidiendo o entorpeciendo la realización de determinadas funciones, además de afectar al conjunto del sistema.</w:t>
      </w:r>
    </w:p>
    <w:p w:rsidR="00A37098" w:rsidRDefault="00A37098">
      <w:pPr>
        <w:pStyle w:val="Standard"/>
      </w:pPr>
      <w:r>
        <w:t xml:space="preserve">El CRTM evalúa permanentemente la calidad de las transacciones, y proporciona los informes correspondientes a los diferentes operadores de las redes de carga y/o consumo. En el caso de que no se alcancen los parámetros de calidad exigidos, se establece un periodo de quince días para que el operador pueda subsanar los errores detectados. </w:t>
      </w:r>
      <w:r w:rsidR="009248EE">
        <w:t>Transcurrido dicho plazo, en el caso de que permanecieran las deficiencias en la calidad de las transacciones, se podrán aplicar las penalizaciones previstas en el apartado 6.4.</w:t>
      </w:r>
      <w:r>
        <w:t xml:space="preserve"> </w:t>
      </w:r>
    </w:p>
    <w:p w:rsidR="00A706D2" w:rsidRDefault="00452224" w:rsidP="00CB65CB">
      <w:pPr>
        <w:pStyle w:val="Ttulo2"/>
        <w:ind w:left="1418"/>
      </w:pPr>
      <w:bookmarkStart w:id="72" w:name="__RefHeading___Toc336327975"/>
      <w:bookmarkStart w:id="73" w:name="_Toc465242402"/>
      <w:r>
        <w:t>MÓDULO DE SEGURIDAD CENTRAL</w:t>
      </w:r>
      <w:bookmarkEnd w:id="72"/>
      <w:bookmarkEnd w:id="73"/>
    </w:p>
    <w:p w:rsidR="00A706D2" w:rsidRDefault="00452224">
      <w:pPr>
        <w:pStyle w:val="Standard"/>
      </w:pPr>
      <w:r>
        <w:t>Se p</w:t>
      </w:r>
      <w:r w:rsidR="0032118E">
        <w:t>arte de la premisa de</w:t>
      </w:r>
      <w:r>
        <w:t xml:space="preserve"> que el adjudicatario opera una red de cajeros automáticos 24 horas con una arquitectura totalmente online, disponiendo ya de módulos de seguridad centralizados (HSM) para autorizar y registrar las diversas operaciones realizadas en los cajeros.</w:t>
      </w:r>
    </w:p>
    <w:p w:rsidR="00A706D2" w:rsidRDefault="00452224">
      <w:pPr>
        <w:pStyle w:val="Standard"/>
      </w:pPr>
      <w:r>
        <w:t>El CRTM ha redactado las especificaciones para los HSM que deberán ser utilizados en redes de cajeros automáticos. En dichas especificaciones se contempla una comunicación segura entre los puntos de recarga y el HSM. Cada vez que se realice una operación, con independencia de su éxito, el punto de recarga deberá generar un registro de transacción que enviará al HSM para que este lo firme digitalmente con la firma del CRTM y lo almacene en el sistema. Todas estas transacciones tendrán que ser firmadas de nuevo por el adjudicatario antes de transferir la información al CRTM.</w:t>
      </w:r>
    </w:p>
    <w:p w:rsidR="00A706D2" w:rsidRDefault="00452224">
      <w:pPr>
        <w:pStyle w:val="Standard"/>
      </w:pPr>
      <w:r>
        <w:t>El HSM será particularizado por el CRTM, es decir, le asignará un rol y le inyectará las claves necesarias, antes de la instalación en la red del adjudicatario.</w:t>
      </w:r>
    </w:p>
    <w:p w:rsidR="00A706D2" w:rsidRDefault="00452224">
      <w:pPr>
        <w:pStyle w:val="Standard"/>
      </w:pPr>
      <w:r>
        <w:lastRenderedPageBreak/>
        <w:t>El HSM cuenta con una serie de contadores inalterables y es tomado como elemento de referencia para la auditoría en las liquidaciones. El CRTM impone penalizaciones si se registran salt</w:t>
      </w:r>
      <w:r w:rsidR="00B05B64">
        <w:t>os en dichos contadores (véase má</w:t>
      </w:r>
      <w:r>
        <w:t xml:space="preserve">s adelante apartado 6.4).   </w:t>
      </w:r>
    </w:p>
    <w:p w:rsidR="00A706D2" w:rsidRDefault="00452224" w:rsidP="00CB65CB">
      <w:pPr>
        <w:pStyle w:val="Ttulo2"/>
        <w:ind w:left="1418"/>
      </w:pPr>
      <w:bookmarkStart w:id="74" w:name="__RefHeading___Toc336327976"/>
      <w:bookmarkStart w:id="75" w:name="_Toc465242403"/>
      <w:r>
        <w:t>SISTEMA PRINCIPAL DE GESTIÓN</w:t>
      </w:r>
      <w:bookmarkEnd w:id="74"/>
      <w:bookmarkEnd w:id="75"/>
    </w:p>
    <w:p w:rsidR="00A706D2" w:rsidRDefault="00452224">
      <w:pPr>
        <w:pStyle w:val="Standard"/>
      </w:pPr>
      <w:r>
        <w:t>Las funciones más importantes del Sistema Principal de Gestión de la entidad adjudicataria serán las siguientes:</w:t>
      </w:r>
    </w:p>
    <w:p w:rsidR="00A706D2" w:rsidRDefault="00452224">
      <w:pPr>
        <w:pStyle w:val="Vietas"/>
      </w:pPr>
      <w:r>
        <w:t>Recibir del CRTM la lista de tarjetas no permitidas</w:t>
      </w:r>
      <w:r w:rsidR="000B5B60">
        <w:t xml:space="preserve">, físicas o virtuales, </w:t>
      </w:r>
      <w:r>
        <w:t>y archivos de configuración en general: tarifas, títulos a cargar y otros parámetros necesarios para la operación de carga/recarga, que distribuirá a los cajeros.</w:t>
      </w:r>
    </w:p>
    <w:p w:rsidR="00A706D2" w:rsidRDefault="00452224">
      <w:pPr>
        <w:pStyle w:val="Vietas"/>
      </w:pPr>
      <w:r>
        <w:t>Registrar todas las transacciones de carga/recarga</w:t>
      </w:r>
      <w:r w:rsidR="000B5B60">
        <w:t>.</w:t>
      </w:r>
    </w:p>
    <w:p w:rsidR="00A706D2" w:rsidRDefault="00452224">
      <w:pPr>
        <w:pStyle w:val="Vietas"/>
      </w:pPr>
      <w:r>
        <w:t xml:space="preserve">Enviar al CRTM </w:t>
      </w:r>
      <w:r w:rsidR="000B5B60">
        <w:t>cada hora</w:t>
      </w:r>
      <w:r>
        <w:t xml:space="preserve"> los registros individuales de todas las operaciones de carga/recarga.</w:t>
      </w:r>
    </w:p>
    <w:p w:rsidR="00A706D2" w:rsidRDefault="00452224">
      <w:pPr>
        <w:pStyle w:val="Vietas"/>
        <w:rPr>
          <w:ins w:id="76" w:author="LEON FARIÑAS, MARIA AMOR" w:date="2020-05-12T09:34:00Z"/>
        </w:rPr>
      </w:pPr>
      <w:r>
        <w:t>Elaborar informes agregados para facilitar el cuadre y compensación de operaciones, que serán enviados al CRTM con la misma periodicidad.</w:t>
      </w:r>
    </w:p>
    <w:p w:rsidR="004B6A3D" w:rsidRDefault="004B6A3D">
      <w:pPr>
        <w:pStyle w:val="Vietas"/>
        <w:rPr>
          <w:ins w:id="77" w:author="LEON FARIÑAS, MARIA AMOR" w:date="2020-05-12T09:34:00Z"/>
        </w:rPr>
      </w:pPr>
      <w:proofErr w:type="spellStart"/>
      <w:ins w:id="78" w:author="LEON FARIÑAS, MARIA AMOR" w:date="2020-05-12T09:34:00Z">
        <w:r>
          <w:t>Backoffice</w:t>
        </w:r>
        <w:proofErr w:type="spellEnd"/>
        <w:r>
          <w:t xml:space="preserve"> de facturación. </w:t>
        </w:r>
      </w:ins>
    </w:p>
    <w:p w:rsidR="004B6A3D" w:rsidRDefault="004B6A3D" w:rsidP="004B6A3D">
      <w:pPr>
        <w:pStyle w:val="Vietas"/>
        <w:numPr>
          <w:ilvl w:val="0"/>
          <w:numId w:val="0"/>
        </w:numPr>
        <w:ind w:left="502"/>
        <w:pPrChange w:id="79" w:author="LEON FARIÑAS, MARIA AMOR" w:date="2020-05-12T09:35:00Z">
          <w:pPr>
            <w:pStyle w:val="Vietas"/>
          </w:pPr>
        </w:pPrChange>
      </w:pPr>
    </w:p>
    <w:p w:rsidR="00A706D2" w:rsidRDefault="00452224" w:rsidP="00CB65CB">
      <w:pPr>
        <w:pStyle w:val="Ttulo3"/>
        <w:ind w:left="1701" w:hanging="850"/>
      </w:pPr>
      <w:bookmarkStart w:id="80" w:name="__RefHeading___Toc336327977"/>
      <w:bookmarkStart w:id="81" w:name="_Toc465242404"/>
      <w:r>
        <w:t>Seguridad</w:t>
      </w:r>
      <w:bookmarkEnd w:id="80"/>
      <w:bookmarkEnd w:id="81"/>
    </w:p>
    <w:p w:rsidR="00A706D2" w:rsidRDefault="00452224">
      <w:pPr>
        <w:pStyle w:val="Standard"/>
      </w:pPr>
      <w:r>
        <w:t>Los procesos llevados a cabo en el Centro de Gestión serán realizados bajo las condiciones de seguridad físicas que implica un centro de proceso de datos, incluyendo:</w:t>
      </w:r>
    </w:p>
    <w:p w:rsidR="00A706D2" w:rsidRDefault="00452224">
      <w:pPr>
        <w:pStyle w:val="Vietas"/>
        <w:numPr>
          <w:ilvl w:val="0"/>
          <w:numId w:val="15"/>
        </w:numPr>
        <w:tabs>
          <w:tab w:val="clear" w:pos="1134"/>
          <w:tab w:val="left" w:pos="-2126"/>
        </w:tabs>
        <w:ind w:left="426"/>
      </w:pPr>
      <w:r>
        <w:t>El acceso al lugar debe ser restringido al personal no autorizado.</w:t>
      </w:r>
    </w:p>
    <w:p w:rsidR="00A706D2" w:rsidRDefault="00452224">
      <w:pPr>
        <w:pStyle w:val="Vietas"/>
        <w:numPr>
          <w:ilvl w:val="0"/>
          <w:numId w:val="8"/>
        </w:numPr>
        <w:tabs>
          <w:tab w:val="clear" w:pos="1134"/>
          <w:tab w:val="left" w:pos="-2126"/>
        </w:tabs>
        <w:ind w:left="426"/>
      </w:pPr>
      <w:r>
        <w:t>Debe estar térmicamente acondicionado a las necesidades específicas de los equipos allí albergados.</w:t>
      </w:r>
    </w:p>
    <w:p w:rsidR="00A706D2" w:rsidRDefault="00452224">
      <w:pPr>
        <w:pStyle w:val="Vietas"/>
        <w:numPr>
          <w:ilvl w:val="0"/>
          <w:numId w:val="8"/>
        </w:numPr>
        <w:tabs>
          <w:tab w:val="clear" w:pos="1134"/>
          <w:tab w:val="left" w:pos="-2126"/>
        </w:tabs>
        <w:ind w:left="426"/>
      </w:pPr>
      <w:r>
        <w:t>Medidas de seguridad adecuadas: sistemas de detección y extinción de incendios adecuados al material eléctrico, puertas ignífugas, vías de evacuación, drenajes,…</w:t>
      </w:r>
    </w:p>
    <w:p w:rsidR="00A706D2" w:rsidRDefault="00452224">
      <w:pPr>
        <w:pStyle w:val="Vietas"/>
        <w:numPr>
          <w:ilvl w:val="0"/>
          <w:numId w:val="8"/>
        </w:numPr>
        <w:tabs>
          <w:tab w:val="clear" w:pos="1134"/>
          <w:tab w:val="left" w:pos="-2126"/>
        </w:tabs>
        <w:ind w:left="426"/>
      </w:pPr>
      <w:r>
        <w:t>Medidas de vigilancia: cámaras de seguridad, alarma,…</w:t>
      </w:r>
    </w:p>
    <w:p w:rsidR="00A706D2" w:rsidRDefault="00452224">
      <w:pPr>
        <w:pStyle w:val="Vietas"/>
        <w:numPr>
          <w:ilvl w:val="0"/>
          <w:numId w:val="8"/>
        </w:numPr>
        <w:tabs>
          <w:tab w:val="clear" w:pos="1134"/>
          <w:tab w:val="left" w:pos="-2126"/>
        </w:tabs>
        <w:ind w:left="426"/>
      </w:pPr>
      <w:r>
        <w:t>Prevención ante el corte de suministro eléctrico mediante un sistema de alimentación ininterrumpida (SAI) o un generador.</w:t>
      </w:r>
    </w:p>
    <w:p w:rsidR="00A706D2" w:rsidRDefault="00452224">
      <w:pPr>
        <w:pStyle w:val="Vietas"/>
        <w:numPr>
          <w:ilvl w:val="0"/>
          <w:numId w:val="8"/>
        </w:numPr>
        <w:tabs>
          <w:tab w:val="clear" w:pos="1134"/>
          <w:tab w:val="left" w:pos="-2126"/>
        </w:tabs>
        <w:ind w:left="426"/>
      </w:pPr>
      <w:r>
        <w:t>Redundancia de equipos y conexiones de red.</w:t>
      </w:r>
    </w:p>
    <w:p w:rsidR="00A706D2" w:rsidRDefault="00452224">
      <w:pPr>
        <w:pStyle w:val="Vietas"/>
        <w:numPr>
          <w:ilvl w:val="0"/>
          <w:numId w:val="8"/>
        </w:numPr>
        <w:tabs>
          <w:tab w:val="clear" w:pos="1134"/>
          <w:tab w:val="left" w:pos="-2126"/>
        </w:tabs>
        <w:ind w:left="426"/>
      </w:pPr>
      <w:r>
        <w:t>La red eléctrica que suministra energía a los equipos debe cumplir los requisitos técnicos legalmente establecidos.</w:t>
      </w:r>
    </w:p>
    <w:p w:rsidR="00A706D2" w:rsidRDefault="00452224">
      <w:pPr>
        <w:pStyle w:val="Vietas"/>
        <w:numPr>
          <w:ilvl w:val="0"/>
          <w:numId w:val="8"/>
        </w:numPr>
        <w:tabs>
          <w:tab w:val="clear" w:pos="1134"/>
          <w:tab w:val="left" w:pos="-2126"/>
        </w:tabs>
        <w:ind w:left="426"/>
        <w:rPr>
          <w:ins w:id="82" w:author="LEON FARIÑAS, MARIA AMOR" w:date="2020-05-12T09:35:00Z"/>
        </w:rPr>
      </w:pPr>
      <w:r>
        <w:t xml:space="preserve">La manipulación de los equipos debe hacerse por personal cualificado y con el material adecuado: pulseras antiestáticas, suelo y calzado conductivo, probadores de </w:t>
      </w:r>
      <w:proofErr w:type="gramStart"/>
      <w:r>
        <w:t>estática,…</w:t>
      </w:r>
      <w:proofErr w:type="gramEnd"/>
    </w:p>
    <w:p w:rsidR="004B6A3D" w:rsidRDefault="004B6A3D" w:rsidP="004B6A3D">
      <w:pPr>
        <w:pStyle w:val="Ttulo3"/>
        <w:ind w:left="1701" w:hanging="850"/>
        <w:rPr>
          <w:ins w:id="83" w:author="LEON FARIÑAS, MARIA AMOR" w:date="2020-05-12T09:35:00Z"/>
        </w:rPr>
      </w:pPr>
      <w:ins w:id="84" w:author="LEON FARIÑAS, MARIA AMOR" w:date="2020-05-12T09:35:00Z">
        <w:r>
          <w:t>Resolución de incidencias</w:t>
        </w:r>
      </w:ins>
    </w:p>
    <w:p w:rsidR="004B6A3D" w:rsidRDefault="004E31E9" w:rsidP="004B6A3D">
      <w:pPr>
        <w:pStyle w:val="Standard"/>
        <w:rPr>
          <w:ins w:id="85" w:author="LEON FARIÑAS, MARIA AMOR" w:date="2020-05-12T11:07:00Z"/>
        </w:rPr>
        <w:pPrChange w:id="86" w:author="LEON FARIÑAS, MARIA AMOR" w:date="2020-05-12T09:35:00Z">
          <w:pPr>
            <w:pStyle w:val="Ttulo3"/>
            <w:ind w:left="1701" w:hanging="850"/>
          </w:pPr>
        </w:pPrChange>
      </w:pPr>
      <w:ins w:id="87" w:author="LEON FARIÑAS, MARIA AMOR" w:date="2020-05-12T09:46:00Z">
        <w:r>
          <w:t>El adjudicatario debe disponer de las herramientas adecuadas para solucionar las incidencia</w:t>
        </w:r>
        <w:r w:rsidR="00274CAF">
          <w:t>s que se generen en la</w:t>
        </w:r>
        <w:r>
          <w:t xml:space="preserve"> red en funci</w:t>
        </w:r>
      </w:ins>
      <w:ins w:id="88" w:author="LEON FARIÑAS, MARIA AMOR" w:date="2020-05-12T09:47:00Z">
        <w:r>
          <w:t>ón de su criticidad en un plazo m</w:t>
        </w:r>
      </w:ins>
      <w:ins w:id="89" w:author="LEON FARIÑAS, MARIA AMOR" w:date="2020-05-12T09:48:00Z">
        <w:r w:rsidR="00EA4F88">
          <w:t xml:space="preserve">áximo de 7 </w:t>
        </w:r>
      </w:ins>
      <w:ins w:id="90" w:author="LEON FARIÑAS, MARIA AMOR" w:date="2020-05-12T11:13:00Z">
        <w:r w:rsidR="00EA4F88">
          <w:t>días</w:t>
        </w:r>
      </w:ins>
      <w:ins w:id="91" w:author="LEON FARIÑAS, MARIA AMOR" w:date="2020-05-12T09:48:00Z">
        <w:r w:rsidR="00EA4F88">
          <w:t xml:space="preserve"> laborales</w:t>
        </w:r>
        <w:r>
          <w:t xml:space="preserve">. </w:t>
        </w:r>
      </w:ins>
      <w:ins w:id="92" w:author="LEON FARIÑAS, MARIA AMOR" w:date="2020-05-12T09:57:00Z">
        <w:r w:rsidR="008207B2">
          <w:t>Si es necesario se verificará su correcci</w:t>
        </w:r>
      </w:ins>
      <w:ins w:id="93" w:author="LEON FARIÑAS, MARIA AMOR" w:date="2020-05-12T09:58:00Z">
        <w:r w:rsidR="008207B2">
          <w:t xml:space="preserve">ón por el CRTM en el CDC o en el </w:t>
        </w:r>
        <w:proofErr w:type="spellStart"/>
        <w:r w:rsidR="008207B2">
          <w:t>backoffice</w:t>
        </w:r>
        <w:proofErr w:type="spellEnd"/>
        <w:r w:rsidR="008207B2">
          <w:t xml:space="preserve"> del CRTM y se autorizará su distribución. Si el adjudicatario no es capaz de cumplir </w:t>
        </w:r>
      </w:ins>
      <w:ins w:id="94" w:author="LEON FARIÑAS, MARIA AMOR" w:date="2020-05-12T10:04:00Z">
        <w:r w:rsidR="00622657">
          <w:t xml:space="preserve">con </w:t>
        </w:r>
      </w:ins>
      <w:ins w:id="95" w:author="LEON FARIÑAS, MARIA AMOR" w:date="2020-05-12T09:58:00Z">
        <w:r w:rsidR="008207B2">
          <w:t>los plazos</w:t>
        </w:r>
      </w:ins>
      <w:ins w:id="96" w:author="LEON FARIÑAS, MARIA AMOR" w:date="2020-05-12T09:59:00Z">
        <w:r w:rsidR="00622657">
          <w:t xml:space="preserve"> </w:t>
        </w:r>
        <w:r w:rsidR="008207B2">
          <w:t>generales</w:t>
        </w:r>
      </w:ins>
      <w:ins w:id="97" w:author="LEON FARIÑAS, MARIA AMOR" w:date="2020-05-12T10:04:00Z">
        <w:r w:rsidR="00622657">
          <w:t xml:space="preserve"> descritos</w:t>
        </w:r>
      </w:ins>
      <w:ins w:id="98" w:author="LEON FARIÑAS, MARIA AMOR" w:date="2020-05-12T11:02:00Z">
        <w:r w:rsidR="00274CAF">
          <w:t xml:space="preserve"> en este </w:t>
        </w:r>
        <w:proofErr w:type="gramStart"/>
        <w:r w:rsidR="00274CAF">
          <w:lastRenderedPageBreak/>
          <w:t>pliego</w:t>
        </w:r>
      </w:ins>
      <w:ins w:id="99" w:author="LEON FARIÑAS, MARIA AMOR" w:date="2020-05-12T10:04:00Z">
        <w:r w:rsidR="00622657">
          <w:t xml:space="preserve"> </w:t>
        </w:r>
      </w:ins>
      <w:ins w:id="100" w:author="LEON FARIÑAS, MARIA AMOR" w:date="2020-05-12T09:59:00Z">
        <w:r w:rsidR="008207B2">
          <w:t xml:space="preserve"> para</w:t>
        </w:r>
        <w:proofErr w:type="gramEnd"/>
        <w:r w:rsidR="008207B2">
          <w:t xml:space="preserve"> la resolución de las incidencias </w:t>
        </w:r>
      </w:ins>
      <w:ins w:id="101" w:author="LEON FARIÑAS, MARIA AMOR" w:date="2020-05-12T09:58:00Z">
        <w:r w:rsidR="008207B2">
          <w:t xml:space="preserve"> </w:t>
        </w:r>
      </w:ins>
      <w:ins w:id="102" w:author="LEON FARIÑAS, MARIA AMOR" w:date="2020-05-12T09:59:00Z">
        <w:r w:rsidR="008207B2">
          <w:t>deberá</w:t>
        </w:r>
      </w:ins>
      <w:ins w:id="103" w:author="LEON FARIÑAS, MARIA AMOR" w:date="2020-05-12T09:58:00Z">
        <w:r w:rsidR="008207B2">
          <w:t xml:space="preserve"> </w:t>
        </w:r>
      </w:ins>
      <w:ins w:id="104" w:author="LEON FARIÑAS, MARIA AMOR" w:date="2020-05-12T09:59:00Z">
        <w:r w:rsidR="008207B2">
          <w:t xml:space="preserve">adjuntar </w:t>
        </w:r>
      </w:ins>
      <w:ins w:id="105" w:author="LEON FARIÑAS, MARIA AMOR" w:date="2020-05-12T10:04:00Z">
        <w:r w:rsidR="00622657">
          <w:t xml:space="preserve"> de forma excepcional </w:t>
        </w:r>
      </w:ins>
      <w:ins w:id="106" w:author="LEON FARIÑAS, MARIA AMOR" w:date="2020-05-12T09:59:00Z">
        <w:r w:rsidR="008207B2">
          <w:t xml:space="preserve">un plan detallado </w:t>
        </w:r>
        <w:r w:rsidR="00274CAF">
          <w:t>de</w:t>
        </w:r>
        <w:r w:rsidR="008207B2">
          <w:t xml:space="preserve"> trabajo</w:t>
        </w:r>
      </w:ins>
      <w:ins w:id="107" w:author="LEON FARIÑAS, MARIA AMOR" w:date="2020-05-12T10:02:00Z">
        <w:r w:rsidR="00622657">
          <w:t xml:space="preserve">, en un máximo de 3 </w:t>
        </w:r>
      </w:ins>
      <w:ins w:id="108" w:author="LEON FARIÑAS, MARIA AMOR" w:date="2020-05-12T10:05:00Z">
        <w:r w:rsidR="00622657">
          <w:t>días</w:t>
        </w:r>
      </w:ins>
      <w:ins w:id="109" w:author="LEON FARIÑAS, MARIA AMOR" w:date="2020-05-12T10:02:00Z">
        <w:r w:rsidR="00622657">
          <w:t xml:space="preserve"> laborables desde que el CRTM le informa de la incidencia</w:t>
        </w:r>
      </w:ins>
      <w:ins w:id="110" w:author="LEON FARIÑAS, MARIA AMOR" w:date="2020-05-12T11:01:00Z">
        <w:r w:rsidR="00274CAF">
          <w:t xml:space="preserve"> explicando porque no puede solucionarlo en el plazo establecido, dando</w:t>
        </w:r>
      </w:ins>
      <w:ins w:id="111" w:author="LEON FARIÑAS, MARIA AMOR" w:date="2020-05-12T11:02:00Z">
        <w:r w:rsidR="00274CAF">
          <w:t xml:space="preserve"> </w:t>
        </w:r>
      </w:ins>
      <w:ins w:id="112" w:author="LEON FARIÑAS, MARIA AMOR" w:date="2020-05-12T11:01:00Z">
        <w:r w:rsidR="00274CAF">
          <w:t>medidas</w:t>
        </w:r>
      </w:ins>
      <w:ins w:id="113" w:author="LEON FARIÑAS, MARIA AMOR" w:date="2020-05-12T11:03:00Z">
        <w:r w:rsidR="00274CAF">
          <w:t xml:space="preserve"> provisionales hasta la resolución</w:t>
        </w:r>
      </w:ins>
      <w:ins w:id="114" w:author="LEON FARIÑAS, MARIA AMOR" w:date="2020-05-12T09:59:00Z">
        <w:r w:rsidR="008207B2">
          <w:t xml:space="preserve">. En </w:t>
        </w:r>
      </w:ins>
      <w:ins w:id="115" w:author="LEON FARIÑAS, MARIA AMOR" w:date="2020-05-12T10:00:00Z">
        <w:r w:rsidR="008207B2">
          <w:t>ningún</w:t>
        </w:r>
      </w:ins>
      <w:ins w:id="116" w:author="LEON FARIÑAS, MARIA AMOR" w:date="2020-05-12T10:05:00Z">
        <w:r w:rsidR="00622657">
          <w:t xml:space="preserve"> caso</w:t>
        </w:r>
      </w:ins>
      <w:ins w:id="117" w:author="LEON FARIÑAS, MARIA AMOR" w:date="2020-05-12T11:04:00Z">
        <w:r w:rsidR="00274CAF">
          <w:t>,</w:t>
        </w:r>
      </w:ins>
      <w:ins w:id="118" w:author="LEON FARIÑAS, MARIA AMOR" w:date="2020-05-12T09:59:00Z">
        <w:r w:rsidR="008207B2">
          <w:t xml:space="preserve"> </w:t>
        </w:r>
      </w:ins>
      <w:ins w:id="119" w:author="LEON FARIÑAS, MARIA AMOR" w:date="2020-05-12T11:03:00Z">
        <w:r w:rsidR="00274CAF">
          <w:t xml:space="preserve">la incidencia puede estar viva </w:t>
        </w:r>
      </w:ins>
      <w:ins w:id="120" w:author="LEON FARIÑAS, MARIA AMOR" w:date="2020-05-12T11:04:00Z">
        <w:r w:rsidR="00274CAF">
          <w:t>más</w:t>
        </w:r>
      </w:ins>
      <w:ins w:id="121" w:author="LEON FARIÑAS, MARIA AMOR" w:date="2020-05-12T11:03:00Z">
        <w:r w:rsidR="00274CAF">
          <w:t xml:space="preserve"> de 21 </w:t>
        </w:r>
      </w:ins>
      <w:ins w:id="122" w:author="LEON FARIÑAS, MARIA AMOR" w:date="2020-05-12T11:05:00Z">
        <w:r w:rsidR="00274CAF">
          <w:t>días</w:t>
        </w:r>
      </w:ins>
      <w:ins w:id="123" w:author="LEON FARIÑAS, MARIA AMOR" w:date="2020-05-12T11:12:00Z">
        <w:r w:rsidR="00EA4F88">
          <w:t xml:space="preserve"> naturales</w:t>
        </w:r>
      </w:ins>
      <w:ins w:id="124" w:author="LEON FARIÑAS, MARIA AMOR" w:date="2020-05-12T11:03:00Z">
        <w:r w:rsidR="00274CAF">
          <w:t xml:space="preserve">, por lo que el plazo </w:t>
        </w:r>
      </w:ins>
      <w:ins w:id="125" w:author="LEON FARIÑAS, MARIA AMOR" w:date="2020-05-12T11:04:00Z">
        <w:r w:rsidR="00274CAF">
          <w:t>máximo</w:t>
        </w:r>
      </w:ins>
      <w:ins w:id="126" w:author="LEON FARIÑAS, MARIA AMOR" w:date="2020-05-12T11:03:00Z">
        <w:r w:rsidR="00274CAF">
          <w:t xml:space="preserve"> </w:t>
        </w:r>
      </w:ins>
      <w:ins w:id="127" w:author="LEON FARIÑAS, MARIA AMOR" w:date="2020-05-12T11:04:00Z">
        <w:r w:rsidR="00274CAF">
          <w:t>de</w:t>
        </w:r>
      </w:ins>
      <w:ins w:id="128" w:author="LEON FARIÑAS, MARIA AMOR" w:date="2020-05-12T11:05:00Z">
        <w:r w:rsidR="00274CAF">
          <w:t>l plan de trabajo no debe superar este plazo</w:t>
        </w:r>
      </w:ins>
      <w:ins w:id="129" w:author="LEON FARIÑAS, MARIA AMOR" w:date="2020-05-12T10:00:00Z">
        <w:r w:rsidR="008207B2">
          <w:t>.</w:t>
        </w:r>
      </w:ins>
      <w:ins w:id="130" w:author="LEON FARIÑAS, MARIA AMOR" w:date="2020-05-12T10:02:00Z">
        <w:r w:rsidR="00622657">
          <w:t xml:space="preserve"> </w:t>
        </w:r>
      </w:ins>
    </w:p>
    <w:p w:rsidR="00274CAF" w:rsidRDefault="00274CAF" w:rsidP="004B6A3D">
      <w:pPr>
        <w:pStyle w:val="Standard"/>
        <w:rPr>
          <w:ins w:id="131" w:author="LEON FARIÑAS, MARIA AMOR" w:date="2020-05-12T09:55:00Z"/>
        </w:rPr>
        <w:pPrChange w:id="132" w:author="LEON FARIÑAS, MARIA AMOR" w:date="2020-05-12T09:35:00Z">
          <w:pPr>
            <w:pStyle w:val="Ttulo3"/>
            <w:ind w:left="1701" w:hanging="850"/>
          </w:pPr>
        </w:pPrChange>
      </w:pPr>
    </w:p>
    <w:p w:rsidR="004E31E9" w:rsidRDefault="004E31E9" w:rsidP="00274CAF">
      <w:pPr>
        <w:pStyle w:val="Standard"/>
        <w:numPr>
          <w:ilvl w:val="0"/>
          <w:numId w:val="21"/>
        </w:numPr>
        <w:rPr>
          <w:ins w:id="133" w:author="LEON FARIÑAS, MARIA AMOR" w:date="2020-05-12T09:56:00Z"/>
        </w:rPr>
        <w:pPrChange w:id="134" w:author="LEON FARIÑAS, MARIA AMOR" w:date="2020-05-12T11:07:00Z">
          <w:pPr>
            <w:pStyle w:val="Ttulo3"/>
            <w:ind w:left="1701" w:hanging="850"/>
          </w:pPr>
        </w:pPrChange>
      </w:pPr>
      <w:ins w:id="135" w:author="LEON FARIÑAS, MARIA AMOR" w:date="2020-05-12T09:55:00Z">
        <w:r>
          <w:t>Incidencia media</w:t>
        </w:r>
      </w:ins>
      <w:ins w:id="136" w:author="LEON FARIÑAS, MARIA AMOR" w:date="2020-05-12T09:56:00Z">
        <w:r>
          <w:sym w:font="Wingdings" w:char="F0E0"/>
        </w:r>
        <w:r>
          <w:t xml:space="preserve"> tiempo de resoluci</w:t>
        </w:r>
        <w:r w:rsidR="00EA4F88">
          <w:t xml:space="preserve">ón 7 </w:t>
        </w:r>
        <w:proofErr w:type="spellStart"/>
        <w:r w:rsidR="00EA4F88">
          <w:t>dias</w:t>
        </w:r>
        <w:proofErr w:type="spellEnd"/>
        <w:r w:rsidR="00EA4F88">
          <w:t xml:space="preserve"> laborables</w:t>
        </w:r>
      </w:ins>
      <w:ins w:id="137" w:author="LEON FARIÑAS, MARIA AMOR" w:date="2020-05-12T11:06:00Z">
        <w:r w:rsidR="00274CAF">
          <w:t xml:space="preserve"> desde la notificación</w:t>
        </w:r>
      </w:ins>
    </w:p>
    <w:p w:rsidR="004E31E9" w:rsidRDefault="004E31E9" w:rsidP="00274CAF">
      <w:pPr>
        <w:pStyle w:val="Standard"/>
        <w:numPr>
          <w:ilvl w:val="0"/>
          <w:numId w:val="21"/>
        </w:numPr>
        <w:rPr>
          <w:ins w:id="138" w:author="LEON FARIÑAS, MARIA AMOR" w:date="2020-05-12T10:05:00Z"/>
        </w:rPr>
        <w:pPrChange w:id="139" w:author="LEON FARIÑAS, MARIA AMOR" w:date="2020-05-12T11:07:00Z">
          <w:pPr>
            <w:pStyle w:val="Ttulo3"/>
            <w:ind w:left="1701" w:hanging="850"/>
          </w:pPr>
        </w:pPrChange>
      </w:pPr>
      <w:ins w:id="140" w:author="LEON FARIÑAS, MARIA AMOR" w:date="2020-05-12T09:56:00Z">
        <w:r>
          <w:t>Incidencia grave</w:t>
        </w:r>
        <w:r>
          <w:sym w:font="Wingdings" w:char="F0E0"/>
        </w:r>
        <w:r>
          <w:t xml:space="preserve"> tiempo de resolución </w:t>
        </w:r>
        <w:r w:rsidR="00EA4F88">
          <w:t xml:space="preserve">5 </w:t>
        </w:r>
        <w:r>
          <w:t xml:space="preserve"> días</w:t>
        </w:r>
      </w:ins>
      <w:ins w:id="141" w:author="LEON FARIÑAS, MARIA AMOR" w:date="2020-05-12T11:12:00Z">
        <w:r w:rsidR="00EA4F88">
          <w:t xml:space="preserve"> laborables</w:t>
        </w:r>
      </w:ins>
      <w:ins w:id="142" w:author="LEON FARIÑAS, MARIA AMOR" w:date="2020-05-12T11:07:00Z">
        <w:r w:rsidR="00274CAF">
          <w:t xml:space="preserve"> desde la notificación</w:t>
        </w:r>
      </w:ins>
      <w:ins w:id="143" w:author="LEON FARIÑAS, MARIA AMOR" w:date="2020-05-12T09:56:00Z">
        <w:r>
          <w:t>.</w:t>
        </w:r>
      </w:ins>
    </w:p>
    <w:p w:rsidR="00622657" w:rsidRDefault="00622657" w:rsidP="00274CAF">
      <w:pPr>
        <w:pStyle w:val="Standard"/>
        <w:numPr>
          <w:ilvl w:val="0"/>
          <w:numId w:val="21"/>
        </w:numPr>
        <w:rPr>
          <w:ins w:id="144" w:author="LEON FARIÑAS, MARIA AMOR" w:date="2020-05-12T09:56:00Z"/>
        </w:rPr>
        <w:pPrChange w:id="145" w:author="LEON FARIÑAS, MARIA AMOR" w:date="2020-05-12T11:07:00Z">
          <w:pPr>
            <w:pStyle w:val="Ttulo3"/>
            <w:ind w:left="1701" w:hanging="850"/>
          </w:pPr>
        </w:pPrChange>
      </w:pPr>
      <w:ins w:id="146" w:author="LEON FARIÑAS, MARIA AMOR" w:date="2020-05-12T10:05:00Z">
        <w:r>
          <w:t>Incidencia muy grave</w:t>
        </w:r>
        <w:r>
          <w:sym w:font="Wingdings" w:char="F0E0"/>
        </w:r>
        <w:r>
          <w:t xml:space="preserve"> tiempo de resolución </w:t>
        </w:r>
        <w:r w:rsidR="00EA4F88">
          <w:t>3</w:t>
        </w:r>
        <w:r>
          <w:t xml:space="preserve"> días</w:t>
        </w:r>
      </w:ins>
      <w:ins w:id="147" w:author="LEON FARIÑAS, MARIA AMOR" w:date="2020-05-12T11:07:00Z">
        <w:r w:rsidR="00274CAF">
          <w:t xml:space="preserve"> </w:t>
        </w:r>
        <w:r w:rsidR="00EA4F88">
          <w:t>laborables desde</w:t>
        </w:r>
        <w:r w:rsidR="00274CAF">
          <w:t xml:space="preserve"> la notificación</w:t>
        </w:r>
      </w:ins>
      <w:ins w:id="148" w:author="LEON FARIÑAS, MARIA AMOR" w:date="2020-05-12T10:05:00Z">
        <w:r>
          <w:t>.</w:t>
        </w:r>
      </w:ins>
    </w:p>
    <w:p w:rsidR="004E31E9" w:rsidRDefault="004E31E9" w:rsidP="004B6A3D">
      <w:pPr>
        <w:pStyle w:val="Standard"/>
        <w:rPr>
          <w:ins w:id="149" w:author="LEON FARIÑAS, MARIA AMOR" w:date="2020-05-12T09:48:00Z"/>
        </w:rPr>
        <w:pPrChange w:id="150" w:author="LEON FARIÑAS, MARIA AMOR" w:date="2020-05-12T09:35:00Z">
          <w:pPr>
            <w:pStyle w:val="Ttulo3"/>
            <w:ind w:left="1701" w:hanging="850"/>
          </w:pPr>
        </w:pPrChange>
      </w:pPr>
    </w:p>
    <w:p w:rsidR="004E31E9" w:rsidRDefault="004E31E9" w:rsidP="004B6A3D">
      <w:pPr>
        <w:pStyle w:val="Standard"/>
        <w:rPr>
          <w:ins w:id="151" w:author="LEON FARIÑAS, MARIA AMOR" w:date="2020-05-12T09:49:00Z"/>
        </w:rPr>
        <w:pPrChange w:id="152" w:author="LEON FARIÑAS, MARIA AMOR" w:date="2020-05-12T09:35:00Z">
          <w:pPr>
            <w:pStyle w:val="Ttulo3"/>
            <w:ind w:left="1701" w:hanging="850"/>
          </w:pPr>
        </w:pPrChange>
      </w:pPr>
      <w:ins w:id="153" w:author="LEON FARIÑAS, MARIA AMOR" w:date="2020-05-12T09:48:00Z">
        <w:r>
          <w:t xml:space="preserve">Se </w:t>
        </w:r>
      </w:ins>
      <w:ins w:id="154" w:author="LEON FARIÑAS, MARIA AMOR" w:date="2020-05-12T09:54:00Z">
        <w:r>
          <w:t>valorará</w:t>
        </w:r>
      </w:ins>
      <w:ins w:id="155" w:author="LEON FARIÑAS, MARIA AMOR" w:date="2020-05-12T09:48:00Z">
        <w:r>
          <w:t xml:space="preserve"> la gravedad de la incidencia en funci</w:t>
        </w:r>
      </w:ins>
      <w:ins w:id="156" w:author="LEON FARIÑAS, MARIA AMOR" w:date="2020-05-12T09:49:00Z">
        <w:r>
          <w:t xml:space="preserve">ón de los siguientes </w:t>
        </w:r>
      </w:ins>
      <w:ins w:id="157" w:author="LEON FARIÑAS, MARIA AMOR" w:date="2020-05-12T09:54:00Z">
        <w:r>
          <w:t>parámetros</w:t>
        </w:r>
      </w:ins>
      <w:ins w:id="158" w:author="LEON FARIÑAS, MARIA AMOR" w:date="2020-05-12T09:49:00Z">
        <w:r>
          <w:t>:</w:t>
        </w:r>
      </w:ins>
    </w:p>
    <w:p w:rsidR="004E31E9" w:rsidRDefault="004E31E9" w:rsidP="004E31E9">
      <w:pPr>
        <w:pStyle w:val="Standard"/>
        <w:numPr>
          <w:ilvl w:val="0"/>
          <w:numId w:val="20"/>
        </w:numPr>
        <w:rPr>
          <w:ins w:id="159" w:author="LEON FARIÑAS, MARIA AMOR" w:date="2020-05-12T09:52:00Z"/>
        </w:rPr>
        <w:pPrChange w:id="160" w:author="LEON FARIÑAS, MARIA AMOR" w:date="2020-05-12T09:52:00Z">
          <w:pPr>
            <w:pStyle w:val="Ttulo3"/>
            <w:ind w:left="1701" w:hanging="850"/>
          </w:pPr>
        </w:pPrChange>
      </w:pPr>
      <w:ins w:id="161" w:author="LEON FARIÑAS, MARIA AMOR" w:date="2020-05-12T09:50:00Z">
        <w:r>
          <w:t xml:space="preserve">Si la incidencia </w:t>
        </w:r>
      </w:ins>
      <w:ins w:id="162" w:author="LEON FARIÑAS, MARIA AMOR" w:date="2020-05-12T09:53:00Z">
        <w:r>
          <w:t xml:space="preserve">se produce </w:t>
        </w:r>
      </w:ins>
      <w:ins w:id="163" w:author="LEON FARIÑAS, MARIA AMOR" w:date="2020-05-12T09:50:00Z">
        <w:r>
          <w:t xml:space="preserve">en el </w:t>
        </w:r>
        <w:proofErr w:type="spellStart"/>
        <w:r>
          <w:t>raw</w:t>
        </w:r>
        <w:proofErr w:type="spellEnd"/>
        <w:r>
          <w:t xml:space="preserve"> de la tarjeta y afecta a otras redes de carga y</w:t>
        </w:r>
      </w:ins>
      <w:ins w:id="164" w:author="LEON FARIÑAS, MARIA AMOR" w:date="2020-05-12T09:53:00Z">
        <w:r>
          <w:t>/o</w:t>
        </w:r>
      </w:ins>
      <w:ins w:id="165" w:author="LEON FARIÑAS, MARIA AMOR" w:date="2020-05-12T09:50:00Z">
        <w:r>
          <w:t xml:space="preserve"> validaci</w:t>
        </w:r>
      </w:ins>
      <w:ins w:id="166" w:author="LEON FARIÑAS, MARIA AMOR" w:date="2020-05-12T09:51:00Z">
        <w:r>
          <w:t>ón</w:t>
        </w:r>
      </w:ins>
      <w:ins w:id="167" w:author="LEON FARIÑAS, MARIA AMOR" w:date="2020-05-12T09:52:00Z">
        <w:r>
          <w:t xml:space="preserve">. Incidencia muy grave. </w:t>
        </w:r>
      </w:ins>
    </w:p>
    <w:p w:rsidR="004E31E9" w:rsidRDefault="004E31E9" w:rsidP="004E31E9">
      <w:pPr>
        <w:pStyle w:val="Standard"/>
        <w:numPr>
          <w:ilvl w:val="0"/>
          <w:numId w:val="20"/>
        </w:numPr>
        <w:rPr>
          <w:ins w:id="168" w:author="LEON FARIÑAS, MARIA AMOR" w:date="2020-05-12T09:54:00Z"/>
        </w:rPr>
        <w:pPrChange w:id="169" w:author="LEON FARIÑAS, MARIA AMOR" w:date="2020-05-12T09:52:00Z">
          <w:pPr>
            <w:pStyle w:val="Ttulo3"/>
            <w:ind w:left="1701" w:hanging="850"/>
          </w:pPr>
        </w:pPrChange>
      </w:pPr>
      <w:ins w:id="170" w:author="LEON FARIÑAS, MARIA AMOR" w:date="2020-05-12T09:53:00Z">
        <w:r>
          <w:t xml:space="preserve">Si la incidencia se produce en el </w:t>
        </w:r>
        <w:proofErr w:type="spellStart"/>
        <w:r>
          <w:t>raw</w:t>
        </w:r>
        <w:proofErr w:type="spellEnd"/>
        <w:r>
          <w:t xml:space="preserve"> de la </w:t>
        </w:r>
        <w:proofErr w:type="gramStart"/>
        <w:r>
          <w:t>tarjeta</w:t>
        </w:r>
        <w:proofErr w:type="gramEnd"/>
        <w:r>
          <w:t xml:space="preserve"> pero no afecta </w:t>
        </w:r>
      </w:ins>
      <w:ins w:id="171" w:author="LEON FARIÑAS, MARIA AMOR" w:date="2020-05-12T09:54:00Z">
        <w:r>
          <w:t>a otras redes de carga y/o validación. Incidencia grave</w:t>
        </w:r>
      </w:ins>
    </w:p>
    <w:p w:rsidR="00274CAF" w:rsidRDefault="004E31E9" w:rsidP="00274CAF">
      <w:pPr>
        <w:pStyle w:val="Standard"/>
        <w:numPr>
          <w:ilvl w:val="0"/>
          <w:numId w:val="20"/>
        </w:numPr>
        <w:rPr>
          <w:ins w:id="172" w:author="LEON FARIÑAS, MARIA AMOR" w:date="2020-05-12T09:55:00Z"/>
        </w:rPr>
        <w:pPrChange w:id="173" w:author="LEON FARIÑAS, MARIA AMOR" w:date="2020-05-12T11:08:00Z">
          <w:pPr>
            <w:pStyle w:val="Ttulo3"/>
            <w:ind w:left="1701" w:hanging="850"/>
          </w:pPr>
        </w:pPrChange>
      </w:pPr>
      <w:ins w:id="174" w:author="LEON FARIÑAS, MARIA AMOR" w:date="2020-05-12T09:54:00Z">
        <w:r>
          <w:t>Si la incidencia se produce en las transacciones de facturación</w:t>
        </w:r>
      </w:ins>
      <w:ins w:id="175" w:author="LEON FARIÑAS, MARIA AMOR" w:date="2020-05-12T11:00:00Z">
        <w:r w:rsidR="00925959">
          <w:t xml:space="preserve"> y o procesos</w:t>
        </w:r>
      </w:ins>
      <w:ins w:id="176" w:author="LEON FARIÑAS, MARIA AMOR" w:date="2020-05-12T09:55:00Z">
        <w:r>
          <w:t xml:space="preserve"> y produce descuadres en las liquidaciones. Incidencia grave</w:t>
        </w:r>
      </w:ins>
      <w:ins w:id="177" w:author="LEON FARIÑAS, MARIA AMOR" w:date="2020-05-12T11:08:00Z">
        <w:r w:rsidR="00274CAF">
          <w:t xml:space="preserve"> </w:t>
        </w:r>
      </w:ins>
    </w:p>
    <w:p w:rsidR="00925959" w:rsidRDefault="00925959" w:rsidP="004E31E9">
      <w:pPr>
        <w:pStyle w:val="Standard"/>
        <w:numPr>
          <w:ilvl w:val="0"/>
          <w:numId w:val="20"/>
        </w:numPr>
        <w:rPr>
          <w:ins w:id="178" w:author="LEON FARIÑAS, MARIA AMOR" w:date="2020-05-12T11:09:00Z"/>
        </w:rPr>
        <w:pPrChange w:id="179" w:author="LEON FARIÑAS, MARIA AMOR" w:date="2020-05-12T09:52:00Z">
          <w:pPr>
            <w:pStyle w:val="Ttulo3"/>
            <w:ind w:left="1701" w:hanging="850"/>
          </w:pPr>
        </w:pPrChange>
      </w:pPr>
      <w:ins w:id="180" w:author="LEON FARIÑAS, MARIA AMOR" w:date="2020-05-12T10:59:00Z">
        <w:r>
          <w:t>Resto de incidencias</w:t>
        </w:r>
      </w:ins>
      <w:ins w:id="181" w:author="LEON FARIÑAS, MARIA AMOR" w:date="2020-05-12T11:00:00Z">
        <w:r>
          <w:t xml:space="preserve"> se </w:t>
        </w:r>
      </w:ins>
      <w:ins w:id="182" w:author="LEON FARIÑAS, MARIA AMOR" w:date="2020-05-12T11:10:00Z">
        <w:r w:rsidR="00274CAF">
          <w:t>considerarán</w:t>
        </w:r>
      </w:ins>
      <w:ins w:id="183" w:author="LEON FARIÑAS, MARIA AMOR" w:date="2020-05-12T11:00:00Z">
        <w:r>
          <w:t xml:space="preserve"> medias.</w:t>
        </w:r>
      </w:ins>
    </w:p>
    <w:p w:rsidR="00274CAF" w:rsidRPr="004B6A3D" w:rsidRDefault="00274CAF" w:rsidP="004E31E9">
      <w:pPr>
        <w:pStyle w:val="Standard"/>
        <w:numPr>
          <w:ilvl w:val="0"/>
          <w:numId w:val="20"/>
        </w:numPr>
        <w:rPr>
          <w:ins w:id="184" w:author="LEON FARIÑAS, MARIA AMOR" w:date="2020-05-12T09:35:00Z"/>
          <w:rPrChange w:id="185" w:author="LEON FARIÑAS, MARIA AMOR" w:date="2020-05-12T09:35:00Z">
            <w:rPr>
              <w:ins w:id="186" w:author="LEON FARIÑAS, MARIA AMOR" w:date="2020-05-12T09:35:00Z"/>
            </w:rPr>
          </w:rPrChange>
        </w:rPr>
        <w:pPrChange w:id="187" w:author="LEON FARIÑAS, MARIA AMOR" w:date="2020-05-12T09:52:00Z">
          <w:pPr>
            <w:pStyle w:val="Ttulo3"/>
            <w:ind w:left="1701" w:hanging="850"/>
          </w:pPr>
        </w:pPrChange>
      </w:pPr>
      <w:ins w:id="188" w:author="LEON FARIÑAS, MARIA AMOR" w:date="2020-05-12T11:09:00Z">
        <w:r>
          <w:t xml:space="preserve">Si la incidencia independientemente del tipo afecta a más de 25.000 usuarios se considerará </w:t>
        </w:r>
      </w:ins>
      <w:ins w:id="189" w:author="LEON FARIÑAS, MARIA AMOR" w:date="2020-05-12T11:10:00Z">
        <w:r>
          <w:t xml:space="preserve">también como incidencia </w:t>
        </w:r>
      </w:ins>
      <w:ins w:id="190" w:author="LEON FARIÑAS, MARIA AMOR" w:date="2020-05-12T11:09:00Z">
        <w:r>
          <w:t>muy grave.</w:t>
        </w:r>
      </w:ins>
    </w:p>
    <w:p w:rsidR="004B6A3D" w:rsidRDefault="00EA4F88" w:rsidP="004B6A3D">
      <w:pPr>
        <w:pStyle w:val="Vietas"/>
        <w:numPr>
          <w:ilvl w:val="0"/>
          <w:numId w:val="0"/>
        </w:numPr>
        <w:tabs>
          <w:tab w:val="clear" w:pos="1134"/>
          <w:tab w:val="left" w:pos="-2126"/>
        </w:tabs>
        <w:ind w:left="502" w:hanging="360"/>
        <w:pPrChange w:id="191" w:author="LEON FARIÑAS, MARIA AMOR" w:date="2020-05-12T09:35:00Z">
          <w:pPr>
            <w:pStyle w:val="Vietas"/>
            <w:numPr>
              <w:numId w:val="8"/>
            </w:numPr>
            <w:tabs>
              <w:tab w:val="clear" w:pos="1134"/>
              <w:tab w:val="left" w:pos="-2126"/>
            </w:tabs>
            <w:ind w:left="426"/>
          </w:pPr>
        </w:pPrChange>
      </w:pPr>
      <w:ins w:id="192" w:author="LEON FARIÑAS, MARIA AMOR" w:date="2020-05-12T11:14:00Z">
        <w:r>
          <w:t xml:space="preserve">El incumplimiento en los plazos de resolución de las incidencias puede derivar en penalizaciones </w:t>
        </w:r>
      </w:ins>
      <w:ins w:id="193" w:author="LEON FARIÑAS, MARIA AMOR" w:date="2020-05-12T11:15:00Z">
        <w:r>
          <w:t>contractuales.</w:t>
        </w:r>
      </w:ins>
    </w:p>
    <w:p w:rsidR="00A706D2" w:rsidRDefault="00452224" w:rsidP="00CB65CB">
      <w:pPr>
        <w:pStyle w:val="Ttulo2"/>
        <w:ind w:left="1276" w:hanging="765"/>
      </w:pPr>
      <w:bookmarkStart w:id="194" w:name="__RefHeading___Toc336327978"/>
      <w:bookmarkStart w:id="195" w:name="_Toc465242405"/>
      <w:r>
        <w:t>CAJEROS AUTOMÁTICOS</w:t>
      </w:r>
      <w:bookmarkEnd w:id="194"/>
      <w:bookmarkEnd w:id="195"/>
    </w:p>
    <w:p w:rsidR="00A706D2" w:rsidRDefault="00452224" w:rsidP="00CB65CB">
      <w:pPr>
        <w:pStyle w:val="Ttulo3"/>
        <w:ind w:left="1701" w:hanging="850"/>
      </w:pPr>
      <w:bookmarkStart w:id="196" w:name="__RefHeading___Toc336327979"/>
      <w:bookmarkStart w:id="197" w:name="_Toc465242406"/>
      <w:r>
        <w:t>NÚMERO Y DISTRIBUCIÓN</w:t>
      </w:r>
      <w:bookmarkEnd w:id="196"/>
      <w:bookmarkEnd w:id="197"/>
    </w:p>
    <w:p w:rsidR="00A706D2" w:rsidRDefault="00452224">
      <w:pPr>
        <w:pStyle w:val="Standard"/>
      </w:pPr>
      <w:r>
        <w:t>El número y distribución de los cajeros automáticos se atendrá, como mínimo, a lo establecido en el Pliego de Condiciones Administrativas de este procedimiento abierto de selección.</w:t>
      </w:r>
    </w:p>
    <w:p w:rsidR="00A706D2" w:rsidRDefault="00A706D2">
      <w:pPr>
        <w:pStyle w:val="Standard"/>
      </w:pPr>
    </w:p>
    <w:p w:rsidR="00A706D2" w:rsidRDefault="00452224" w:rsidP="00CB65CB">
      <w:pPr>
        <w:pStyle w:val="Ttulo3"/>
        <w:ind w:left="1701" w:hanging="850"/>
      </w:pPr>
      <w:bookmarkStart w:id="198" w:name="__RefHeading___Toc336327980"/>
      <w:bookmarkStart w:id="199" w:name="_Toc465242407"/>
      <w:r>
        <w:t>CARACTERÍSTICAS DE LOS CAJEROS</w:t>
      </w:r>
      <w:bookmarkEnd w:id="198"/>
      <w:bookmarkEnd w:id="199"/>
    </w:p>
    <w:p w:rsidR="00A706D2" w:rsidRDefault="00452224" w:rsidP="00CB65CB">
      <w:pPr>
        <w:pStyle w:val="Ttulo4"/>
        <w:tabs>
          <w:tab w:val="clear" w:pos="2458"/>
          <w:tab w:val="left" w:pos="1985"/>
        </w:tabs>
        <w:ind w:left="2127" w:hanging="993"/>
      </w:pPr>
      <w:bookmarkStart w:id="200" w:name="__RefHeading___Toc336327981"/>
      <w:r>
        <w:t>Hardware</w:t>
      </w:r>
      <w:bookmarkEnd w:id="200"/>
    </w:p>
    <w:p w:rsidR="00A706D2" w:rsidRDefault="00452224">
      <w:pPr>
        <w:pStyle w:val="Vietas"/>
        <w:ind w:left="360"/>
      </w:pPr>
      <w:r>
        <w:t xml:space="preserve">Pantalla de tamaño mínimo de 9” (ratio 4:3) y de resolución mínima de 640x480 </w:t>
      </w:r>
      <w:proofErr w:type="spellStart"/>
      <w:r>
        <w:t>pixels</w:t>
      </w:r>
      <w:proofErr w:type="spellEnd"/>
      <w:r>
        <w:t>.</w:t>
      </w:r>
    </w:p>
    <w:p w:rsidR="00A706D2" w:rsidRDefault="00452224">
      <w:pPr>
        <w:pStyle w:val="Vietas"/>
        <w:ind w:left="360"/>
      </w:pPr>
      <w:r>
        <w:t>Teclado numérico (incluyendo teclas para confirmación y cancelación) o alfanumérico, con indicaciones en Braille.</w:t>
      </w:r>
    </w:p>
    <w:p w:rsidR="00A706D2" w:rsidRDefault="00452224">
      <w:pPr>
        <w:pStyle w:val="Vietas"/>
        <w:ind w:left="360"/>
      </w:pPr>
      <w:r>
        <w:t>Altavoz para avisos acústicos.</w:t>
      </w:r>
    </w:p>
    <w:p w:rsidR="00A706D2" w:rsidRDefault="00452224">
      <w:pPr>
        <w:pStyle w:val="Vietas"/>
        <w:ind w:left="360"/>
      </w:pPr>
      <w:r>
        <w:lastRenderedPageBreak/>
        <w:t>Impresora matricial.</w:t>
      </w:r>
    </w:p>
    <w:p w:rsidR="00A706D2" w:rsidRDefault="00452224">
      <w:pPr>
        <w:pStyle w:val="Vietas"/>
        <w:ind w:left="360"/>
      </w:pPr>
      <w:r>
        <w:t>Lector de tarjetas según el protocolo ISO-14443-A y B</w:t>
      </w:r>
    </w:p>
    <w:p w:rsidR="00A706D2" w:rsidRDefault="00452224">
      <w:pPr>
        <w:pStyle w:val="Vietas"/>
        <w:numPr>
          <w:ilvl w:val="1"/>
          <w:numId w:val="11"/>
        </w:numPr>
      </w:pPr>
      <w:r>
        <w:t>Compatibilidad electromagnética según la Directiva de la Comunidad Europea 89/336/EEC y dentro de esta las partes EN55022, EN55024, 61000-3-3 y 61000-3-2.</w:t>
      </w:r>
    </w:p>
    <w:p w:rsidR="00A706D2" w:rsidRDefault="00452224">
      <w:pPr>
        <w:pStyle w:val="Vietas"/>
        <w:numPr>
          <w:ilvl w:val="1"/>
          <w:numId w:val="11"/>
        </w:numPr>
      </w:pPr>
      <w:r>
        <w:t>Seguridad Eléctrica según la directiva 73/23/EEC en la parte EN61950.</w:t>
      </w:r>
    </w:p>
    <w:p w:rsidR="00A706D2" w:rsidRDefault="00452224">
      <w:pPr>
        <w:pStyle w:val="Vietas"/>
        <w:numPr>
          <w:ilvl w:val="1"/>
          <w:numId w:val="11"/>
        </w:numPr>
      </w:pPr>
      <w:r>
        <w:t>Límites de exposición humana a radiaciones de radiofrecuencia según UNE-EN</w:t>
      </w:r>
      <w:r>
        <w:br/>
        <w:t>50364 y Real decreto 1066/2001, de 28 de septiembre. UNE-EN</w:t>
      </w:r>
      <w:r>
        <w:br/>
        <w:t>50364 toma como referencia los documentos:</w:t>
      </w:r>
    </w:p>
    <w:p w:rsidR="00A706D2" w:rsidRDefault="00452224">
      <w:pPr>
        <w:pStyle w:val="Vietas"/>
        <w:numPr>
          <w:ilvl w:val="1"/>
          <w:numId w:val="11"/>
        </w:numPr>
      </w:pPr>
      <w:r>
        <w:t>"Recomendación del Consejo de 12 de julio de 1999 relativa a la exposición del público en general a campos electromagnéticos (0 Hz a 300 GHz)" de la CE, y</w:t>
      </w:r>
    </w:p>
    <w:p w:rsidR="00A706D2" w:rsidRDefault="00452224">
      <w:pPr>
        <w:pStyle w:val="Vietas"/>
        <w:numPr>
          <w:ilvl w:val="1"/>
          <w:numId w:val="11"/>
        </w:numPr>
      </w:pPr>
      <w:r>
        <w:t>"Recomendaciones para limitar la exposición a campos eléctricos, magnéticos y electromagnéticos (hasta 300 GHz)" de la ICNIRP.</w:t>
      </w:r>
    </w:p>
    <w:p w:rsidR="00A706D2" w:rsidRDefault="00452224">
      <w:pPr>
        <w:pStyle w:val="Vietas"/>
        <w:numPr>
          <w:ilvl w:val="1"/>
          <w:numId w:val="11"/>
        </w:numPr>
      </w:pPr>
      <w:r>
        <w:t>Las últimas actualizaciones de dichas recomendaciones o cualquier otro documento más restrictivo que sea exigido a nivel nacional o europeo.</w:t>
      </w:r>
    </w:p>
    <w:p w:rsidR="00A706D2" w:rsidRDefault="00452224">
      <w:pPr>
        <w:pStyle w:val="Standard"/>
      </w:pPr>
      <w:r>
        <w:t>La ubicación del lector, y de la tarjeta TTP</w:t>
      </w:r>
      <w:r w:rsidR="000B5B60">
        <w:t xml:space="preserve"> o teléfono móvil</w:t>
      </w:r>
      <w:r>
        <w:t xml:space="preserve"> durante el proceso de recarga, será definida conjuntamente entre el CRTM y la entidad adjudicataria con el fin de conseguir la mayor simplicidad, accesibilidad y facilidad para los usuarios y pensando en la posibilidad de utilizar soportes con formatos diferentes al ID-1. Las tarjetas TTP serán emitidas en formato ID-1 y cumpliendo las especificaciones ISO 7816-1; sin embargo, no se descarta emitir en el futuro tarjetas más delgadas, en materiales que no cumplan la ISO7816-1. Por ello, y para facilitar su manipulación, es conveniente que el lector esté situado en una ubicación independiente de la actual ranura de aceptación de tarjetas</w:t>
      </w:r>
      <w:r w:rsidR="000B5B60">
        <w:t>.</w:t>
      </w:r>
    </w:p>
    <w:p w:rsidR="00A706D2" w:rsidRDefault="00452224">
      <w:pPr>
        <w:pStyle w:val="Standard"/>
      </w:pPr>
      <w:r>
        <w:t>Los cajeros del adjudicatario deberán disponer de distintivo</w:t>
      </w:r>
      <w:r w:rsidR="000B5B60">
        <w:t>s</w:t>
      </w:r>
      <w:r>
        <w:t xml:space="preserve"> externo</w:t>
      </w:r>
      <w:r w:rsidR="000B5B60">
        <w:t>s</w:t>
      </w:r>
      <w:r>
        <w:t xml:space="preserve"> en un lugar visible</w:t>
      </w:r>
      <w:r w:rsidR="000B5B60">
        <w:t xml:space="preserve"> (banderolas, vinilos de dimensiones adecuadas, etc.)</w:t>
      </w:r>
      <w:r>
        <w:t xml:space="preserve"> que los identifique como terminales </w:t>
      </w:r>
      <w:r w:rsidR="000B5B60">
        <w:t>de prestación de este servicio, incorporando la identidad corporativa del</w:t>
      </w:r>
      <w:r w:rsidR="00876D51">
        <w:t xml:space="preserve"> CRTM</w:t>
      </w:r>
      <w:r>
        <w:t>.</w:t>
      </w:r>
      <w:r w:rsidR="00876D51">
        <w:t xml:space="preserve"> Los gastos asociados a la implantación y mantenimiento de dicha implantación serán por cuenta del adjudicatario.</w:t>
      </w:r>
    </w:p>
    <w:p w:rsidR="00A706D2" w:rsidRDefault="00452224" w:rsidP="00CB65CB">
      <w:pPr>
        <w:pStyle w:val="Ttulo4"/>
        <w:tabs>
          <w:tab w:val="clear" w:pos="2458"/>
          <w:tab w:val="left" w:pos="1985"/>
        </w:tabs>
        <w:ind w:left="1985" w:hanging="851"/>
      </w:pPr>
      <w:bookmarkStart w:id="201" w:name="__RefHeading___Toc336327982"/>
      <w:r>
        <w:t>Funcionalidad</w:t>
      </w:r>
      <w:bookmarkEnd w:id="201"/>
    </w:p>
    <w:p w:rsidR="00A706D2" w:rsidRDefault="00452224">
      <w:pPr>
        <w:pStyle w:val="Standard"/>
      </w:pPr>
      <w:r>
        <w:t>La operación del terminal de carga/recarga se realizará según la especificación de la aplicación de carga/recarga de títulos TTP que se entregará al adjudicatario. En dicha especificación se definen los datos leídos y grabados en la tarjeta</w:t>
      </w:r>
      <w:r w:rsidR="00876D51">
        <w:t>/soporte</w:t>
      </w:r>
      <w:r>
        <w:t xml:space="preserve"> y la información que debe ser registrada sobre la transacción. No se posibilitarán operaciones de carga/recarga con dos o más tarjetas simultáneamente, se utilizarán funciones de back-up que permita la recuperación coherente de transacciones interrumpidas, y se utilizará una función de búsqueda online en lista de tarjetas no permitidas, que podrá tener hasta 500.000 entradas. La lista de tarjetas</w:t>
      </w:r>
      <w:r w:rsidR="00876D51">
        <w:t xml:space="preserve"> </w:t>
      </w:r>
      <w:r>
        <w:t>no permitidas será distribuida por el CRTM diariamente.</w:t>
      </w:r>
    </w:p>
    <w:p w:rsidR="00A706D2" w:rsidRDefault="00452224">
      <w:pPr>
        <w:pStyle w:val="Standard"/>
      </w:pPr>
      <w:r>
        <w:t>La aplicación de interfaz con el usuario será definida conjuntamente entre el CRTM y la entidad adjudicataria con el fin de conseguir la operativa más satisfactoria para los usuarios y teniendo en cuenta las aplicaciones ya existentes en el cajero. Esta operativa ser</w:t>
      </w:r>
      <w:r w:rsidR="00876D51">
        <w:t>á la misma en todos los cajeros, debiendo revisarse cada vez que sea necesario.</w:t>
      </w:r>
    </w:p>
    <w:p w:rsidR="00A706D2" w:rsidRDefault="00452224">
      <w:pPr>
        <w:pStyle w:val="Standard"/>
      </w:pPr>
      <w:r>
        <w:lastRenderedPageBreak/>
        <w:t>El resto de las funciones relacionadas en el apartado 4 de este documento, serán asimismo desarrolladas de acuerdo a las especificaciones correspondientes.</w:t>
      </w:r>
    </w:p>
    <w:p w:rsidR="00A706D2" w:rsidRDefault="00452224" w:rsidP="00CB65CB">
      <w:pPr>
        <w:pStyle w:val="Ttulo3"/>
        <w:ind w:left="1701" w:hanging="850"/>
      </w:pPr>
      <w:bookmarkStart w:id="202" w:name="__RefHeading___Toc336327983"/>
      <w:bookmarkStart w:id="203" w:name="_Toc465242408"/>
      <w:r>
        <w:t>BASE DE DATOS GEOGRÁFICA</w:t>
      </w:r>
      <w:bookmarkEnd w:id="202"/>
      <w:bookmarkEnd w:id="203"/>
    </w:p>
    <w:p w:rsidR="00A706D2" w:rsidRDefault="00452224">
      <w:pPr>
        <w:pStyle w:val="Standard"/>
      </w:pPr>
      <w:r>
        <w:t xml:space="preserve">La entidad adjudicataria deberá poner a disposición del CRTM y mantener </w:t>
      </w:r>
      <w:r w:rsidR="00876D51">
        <w:t xml:space="preserve">permanentemente </w:t>
      </w:r>
      <w:r>
        <w:t>actualizada una base de datos con todos los cajeros automáticos adaptados para la recarga de tarjetas TTP, georreferenciados con coordenadas UTM, y normalizado a partir del Callejero del Censo Electoral INE, incluyendo los siguientes datos:</w:t>
      </w:r>
    </w:p>
    <w:p w:rsidR="00A706D2" w:rsidRDefault="00452224">
      <w:pPr>
        <w:pStyle w:val="Standard"/>
        <w:numPr>
          <w:ilvl w:val="0"/>
          <w:numId w:val="16"/>
        </w:numPr>
        <w:rPr>
          <w:sz w:val="16"/>
        </w:rPr>
      </w:pPr>
      <w:r>
        <w:rPr>
          <w:sz w:val="16"/>
        </w:rPr>
        <w:t>CÓDIGO PUNTO VENTA (según nomenclatura del CRTM)</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CÓDIGO_PUNTO_VENTA (según nomenclatura de la entidad adjudicataria)</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DENOMINACIÓN_PUNTO_VENTA (según nomenclatura de la entidad adjudicataria)</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DIRECCIÓN_COMPLETA (por ejemplo: “Avda. América, 25 (</w:t>
      </w:r>
      <w:proofErr w:type="spellStart"/>
      <w:r>
        <w:rPr>
          <w:sz w:val="16"/>
          <w:szCs w:val="16"/>
        </w:rPr>
        <w:t>dupl</w:t>
      </w:r>
      <w:proofErr w:type="spellEnd"/>
      <w:r>
        <w:rPr>
          <w:sz w:val="16"/>
          <w:szCs w:val="16"/>
        </w:rPr>
        <w:t>.)”)</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 xml:space="preserve">TIPO_VÍA: (por ejemplo: </w:t>
      </w:r>
      <w:proofErr w:type="spellStart"/>
      <w:r>
        <w:rPr>
          <w:sz w:val="16"/>
          <w:szCs w:val="16"/>
        </w:rPr>
        <w:t>Avda</w:t>
      </w:r>
      <w:proofErr w:type="spellEnd"/>
      <w:r>
        <w:rPr>
          <w:sz w:val="16"/>
          <w:szCs w:val="16"/>
        </w:rPr>
        <w:t>)</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PARTÍCULA: (por ejemplo: de)</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NOMBRE_VÍA: (por ejemplo: América)</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NÚMERO_PORTAL: (por ejemplo: 25)</w:t>
      </w:r>
      <w:r>
        <w:rPr>
          <w:sz w:val="16"/>
          <w:szCs w:val="16"/>
        </w:rPr>
        <w:tab/>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 xml:space="preserve">CALIFICADOR_PORTAL: (por ejemplo: </w:t>
      </w:r>
      <w:proofErr w:type="spellStart"/>
      <w:r>
        <w:rPr>
          <w:sz w:val="16"/>
          <w:szCs w:val="16"/>
        </w:rPr>
        <w:t>dupl</w:t>
      </w:r>
      <w:proofErr w:type="spellEnd"/>
      <w:r>
        <w:rPr>
          <w:sz w:val="16"/>
          <w:szCs w:val="16"/>
        </w:rPr>
        <w:t>)</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CÓDIGO_PROVINCIA: (por ejemplo: 28)</w:t>
      </w:r>
      <w:r>
        <w:rPr>
          <w:sz w:val="16"/>
          <w:szCs w:val="16"/>
        </w:rPr>
        <w:tab/>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CÓDIGO_MUNICIPIO: (por ejemplo: 079)</w:t>
      </w:r>
      <w:r>
        <w:rPr>
          <w:sz w:val="16"/>
          <w:szCs w:val="16"/>
        </w:rPr>
        <w:tab/>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CÓDIGO_VIA_INE: (por ejemplo: 00312)</w:t>
      </w:r>
      <w:r>
        <w:rPr>
          <w:sz w:val="16"/>
          <w:szCs w:val="16"/>
        </w:rPr>
        <w:tab/>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CÓDIGO_POSTAL: (por ejemplo: 28002)</w:t>
      </w:r>
      <w:r>
        <w:rPr>
          <w:sz w:val="16"/>
          <w:szCs w:val="16"/>
        </w:rPr>
        <w:tab/>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DISTRITO: (por ejemplo: 05)</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SECCIÓN</w:t>
      </w:r>
      <w:r>
        <w:rPr>
          <w:sz w:val="16"/>
          <w:szCs w:val="16"/>
        </w:rPr>
        <w:tab/>
        <w:t>: (por ejemplo: 32)</w:t>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COORDENADA_UTM_X: (por ejemplo: 442.700,629)</w:t>
      </w:r>
      <w:r>
        <w:rPr>
          <w:sz w:val="16"/>
          <w:szCs w:val="16"/>
        </w:rPr>
        <w:tab/>
      </w:r>
    </w:p>
    <w:p w:rsidR="00A706D2" w:rsidRDefault="00452224">
      <w:pPr>
        <w:pStyle w:val="Vietas"/>
        <w:numPr>
          <w:ilvl w:val="1"/>
          <w:numId w:val="8"/>
        </w:numPr>
        <w:tabs>
          <w:tab w:val="clear" w:pos="1134"/>
          <w:tab w:val="left" w:pos="-5075"/>
        </w:tabs>
        <w:spacing w:line="240" w:lineRule="auto"/>
        <w:jc w:val="left"/>
        <w:rPr>
          <w:sz w:val="16"/>
          <w:szCs w:val="16"/>
        </w:rPr>
      </w:pPr>
      <w:r>
        <w:rPr>
          <w:sz w:val="16"/>
          <w:szCs w:val="16"/>
        </w:rPr>
        <w:t>COORDENADA_UTM_Y: (por ejemplo: 4.476.799,934)</w:t>
      </w:r>
    </w:p>
    <w:p w:rsidR="00A706D2" w:rsidRDefault="00452224" w:rsidP="00CB65CB">
      <w:pPr>
        <w:pStyle w:val="Ttulo3"/>
        <w:ind w:left="1701" w:hanging="850"/>
      </w:pPr>
      <w:bookmarkStart w:id="204" w:name="__RefHeading___Toc336327984"/>
      <w:bookmarkStart w:id="205" w:name="_Toc465242409"/>
      <w:r>
        <w:t>ACTUALIZACIÓN DE SOFTWARE Y FIRMWARE</w:t>
      </w:r>
      <w:bookmarkEnd w:id="204"/>
      <w:bookmarkEnd w:id="205"/>
    </w:p>
    <w:p w:rsidR="00A706D2" w:rsidRDefault="00452224">
      <w:pPr>
        <w:pStyle w:val="Standard"/>
      </w:pPr>
      <w:r>
        <w:t>El adjudicatario debe prever actualizaciones de software y firmware del equipamiento (módulo de seguridad central y cajeros), por razones de actualización de las aplicaciones BIT, a iniciativa del CRTM, las cuales serán verificadas en el Centro de Desarrollo y Conformidad (CDC). En particular, la entidad adjudicataria:</w:t>
      </w:r>
    </w:p>
    <w:p w:rsidR="00A706D2" w:rsidRDefault="00452224">
      <w:pPr>
        <w:pStyle w:val="Vietas"/>
        <w:numPr>
          <w:ilvl w:val="0"/>
          <w:numId w:val="8"/>
        </w:numPr>
        <w:tabs>
          <w:tab w:val="clear" w:pos="1134"/>
          <w:tab w:val="left" w:pos="-2126"/>
        </w:tabs>
        <w:ind w:left="426"/>
      </w:pPr>
      <w:r>
        <w:t>Debe prever que estas actualizaciones sean frecuentes (más de una vez al año). Se establecerá un procedimiento mediante el cual el CRTM solicitará el cambio de software y firmware, entregando las nuevas especificaciones, y el adjudicatario analizará dichos cambios respondiendo, en menos de una semana, con una planificación para su desarrollo. El coste de desarrollo e implantación del nuevo software y firmware correrá íntegramente a cargo de la entidad adjudicataria.</w:t>
      </w:r>
    </w:p>
    <w:p w:rsidR="00A706D2" w:rsidRDefault="00452224">
      <w:pPr>
        <w:pStyle w:val="Vietas"/>
        <w:numPr>
          <w:ilvl w:val="0"/>
          <w:numId w:val="8"/>
        </w:numPr>
        <w:tabs>
          <w:tab w:val="clear" w:pos="1134"/>
          <w:tab w:val="left" w:pos="-2126"/>
        </w:tabs>
        <w:ind w:left="426"/>
      </w:pPr>
      <w:r>
        <w:t xml:space="preserve">Debe realizar las actualizaciones mediante </w:t>
      </w:r>
      <w:proofErr w:type="spellStart"/>
      <w:r>
        <w:t>telecargas</w:t>
      </w:r>
      <w:proofErr w:type="spellEnd"/>
      <w:r>
        <w:t xml:space="preserve"> y de forma que no afecte a la normal operación </w:t>
      </w:r>
      <w:r w:rsidR="00FC4429">
        <w:t>de la red venta y carga/recarga, en el plazo máximo de cinco días una vez aprobado el desarrollo.</w:t>
      </w:r>
    </w:p>
    <w:p w:rsidR="00A706D2" w:rsidRDefault="00452224">
      <w:pPr>
        <w:pStyle w:val="Vietas"/>
        <w:numPr>
          <w:ilvl w:val="0"/>
          <w:numId w:val="8"/>
        </w:numPr>
        <w:tabs>
          <w:tab w:val="clear" w:pos="1134"/>
          <w:tab w:val="left" w:pos="-2126"/>
        </w:tabs>
        <w:ind w:left="426"/>
      </w:pPr>
      <w:r>
        <w:t>Debe llevar un control del inventario de cajeros adaptados a la tecnología BIT y su software y firmware, que deberá poner a disposición del CRTM a petición de esta entidad.</w:t>
      </w:r>
    </w:p>
    <w:p w:rsidR="00A706D2" w:rsidRDefault="00452224" w:rsidP="00CB65CB">
      <w:pPr>
        <w:pStyle w:val="Ttulo4"/>
        <w:ind w:left="1985" w:hanging="851"/>
      </w:pPr>
      <w:bookmarkStart w:id="206" w:name="__RefHeading___Toc336327985"/>
      <w:r>
        <w:lastRenderedPageBreak/>
        <w:t>Entrega de Lectores/Grabadores</w:t>
      </w:r>
      <w:bookmarkEnd w:id="206"/>
    </w:p>
    <w:p w:rsidR="00A706D2" w:rsidRDefault="00FC4429">
      <w:pPr>
        <w:pStyle w:val="Standard"/>
      </w:pPr>
      <w:r>
        <w:t>P</w:t>
      </w:r>
      <w:r w:rsidR="00452224">
        <w:t xml:space="preserve">ara poder realizar la operación de carga/recarga de tarjetas según especificaciones BIT, </w:t>
      </w:r>
      <w:r>
        <w:t xml:space="preserve">los cajeros de la entidad adjudicataria </w:t>
      </w:r>
      <w:r w:rsidR="00452224">
        <w:t xml:space="preserve">deberán ser adaptados convenientemente, y en particular, deberán integrar un lector/grabador de </w:t>
      </w:r>
      <w:r>
        <w:t>soportes</w:t>
      </w:r>
      <w:r w:rsidR="00452224">
        <w:t xml:space="preserve"> sin contacto. El adjudicatario deberá entregar al CRTM una unidad de lectores/grabadores, por cada marca y modelo de lector/grabador utilizado en su red de cajeros, así como la documentación suficiente para establecer un entorno de pruebas. El CRTM, a través del CDC (Centro de Desarrollo y Conformidad), probará las nuevas versiones de software y firmware. El adjudicatario deberá entregar estas unidades al inicio de la implantación y cada vez que la entidad adjudicataria adquiera una marca y/o modelo diferente, y permanecerán en el CDC por tiempo indefinido.</w:t>
      </w:r>
    </w:p>
    <w:p w:rsidR="00A706D2" w:rsidRDefault="00452224">
      <w:pPr>
        <w:pStyle w:val="Standard"/>
      </w:pPr>
      <w:r>
        <w:t>La entidad adjudicataria deberá estar presente en dichas pruebas</w:t>
      </w:r>
      <w:r w:rsidR="00FC4429">
        <w:t xml:space="preserve">, sujetas a las correspondientes tasas, </w:t>
      </w:r>
      <w:r>
        <w:t>a petición del CDC, para lo cual proveerá y mantendrá todos los recursos de desarrollo necesarios (humanos, hardware y software), de forma permanente y asignados a esta función, hasta que el software y firmware haya superado todas las pruebas. Cada versión de software/firmware será firmada electrónicamente y quedará registrada en el CDC.</w:t>
      </w:r>
    </w:p>
    <w:p w:rsidR="00A706D2" w:rsidRDefault="00A706D2">
      <w:pPr>
        <w:pStyle w:val="Standard"/>
      </w:pPr>
    </w:p>
    <w:p w:rsidR="00A706D2" w:rsidRDefault="00452224">
      <w:pPr>
        <w:pStyle w:val="Ttulo1"/>
      </w:pPr>
      <w:bookmarkStart w:id="207" w:name="__RefHeading___Toc336327987"/>
      <w:bookmarkStart w:id="208" w:name="_Toc465242410"/>
      <w:r>
        <w:t>CONDICIONES RELATIVAS A LA EXPLOTACIÓN DE LA RED</w:t>
      </w:r>
      <w:bookmarkEnd w:id="207"/>
      <w:bookmarkEnd w:id="208"/>
    </w:p>
    <w:p w:rsidR="00A706D2" w:rsidRDefault="00452224" w:rsidP="00CB65CB">
      <w:pPr>
        <w:pStyle w:val="Ttulo2"/>
        <w:ind w:left="1276" w:hanging="765"/>
      </w:pPr>
      <w:bookmarkStart w:id="209" w:name="__RefHeading___Toc336327988"/>
      <w:bookmarkStart w:id="210" w:name="_Ref146971016"/>
      <w:bookmarkStart w:id="211" w:name="_Ref146971032"/>
      <w:bookmarkStart w:id="212" w:name="_Toc465242411"/>
      <w:r>
        <w:t>Proceso de recarga de tarjetas en cajeros</w:t>
      </w:r>
      <w:bookmarkEnd w:id="209"/>
      <w:bookmarkEnd w:id="210"/>
      <w:bookmarkEnd w:id="211"/>
      <w:bookmarkEnd w:id="212"/>
    </w:p>
    <w:p w:rsidR="00A706D2" w:rsidRDefault="00452224">
      <w:pPr>
        <w:pStyle w:val="Standard"/>
      </w:pPr>
      <w:r>
        <w:t xml:space="preserve">Mediante </w:t>
      </w:r>
      <w:r w:rsidR="00FC4429">
        <w:t xml:space="preserve">los elementos de señalización mencionados (banderolas, vinilos, etc.) </w:t>
      </w:r>
      <w:r>
        <w:t xml:space="preserve">la entidad adjudicataria se encargará de </w:t>
      </w:r>
      <w:r w:rsidR="00FC4429">
        <w:t>identificar</w:t>
      </w:r>
      <w:r>
        <w:t xml:space="preserve"> los dispositivos,</w:t>
      </w:r>
      <w:r w:rsidR="00FC4429">
        <w:t xml:space="preserve"> de modo que</w:t>
      </w:r>
      <w:r>
        <w:t xml:space="preserve"> los usuarios p</w:t>
      </w:r>
      <w:r w:rsidR="00FC4429">
        <w:t>uedan</w:t>
      </w:r>
      <w:r>
        <w:t xml:space="preserve"> fácilmente </w:t>
      </w:r>
      <w:r w:rsidR="00FC4429">
        <w:t>reconocer</w:t>
      </w:r>
      <w:r>
        <w:t xml:space="preserve"> la disponibilidad del servicio de recarga en un cajero automático 24 horas.</w:t>
      </w:r>
    </w:p>
    <w:p w:rsidR="00A706D2" w:rsidRDefault="00452224">
      <w:pPr>
        <w:pStyle w:val="Standard"/>
      </w:pPr>
      <w:r>
        <w:t>Una vez frente al cajero, el usuario podrá conocer el lugar donde debe colocar la tarjeta TTP para su recarga, por estar identificado con el logo TTP y ser fácilmente visible.</w:t>
      </w:r>
    </w:p>
    <w:p w:rsidR="00A706D2" w:rsidRDefault="00452224">
      <w:pPr>
        <w:pStyle w:val="Standard"/>
      </w:pPr>
      <w:r>
        <w:t>Una vez colocad</w:t>
      </w:r>
      <w:r w:rsidR="00FC4429">
        <w:t>o</w:t>
      </w:r>
      <w:r>
        <w:t xml:space="preserve"> </w:t>
      </w:r>
      <w:r w:rsidR="00FC4429">
        <w:t>el soporte a recargar</w:t>
      </w:r>
      <w:r>
        <w:t xml:space="preserve"> correctamente, el cajero emitirá un breve aviso acústico y presentará el menú de recarga y consulta de saldo, que hasta ese momento será común. El usuario podrá consultar el saldo de la tarjeta y podrá ver los títulos que puede cargar y su coste. Si decide recargar su tarjeta, seleccionará un título y se le darán instrucciones precisas hasta la finalización del proceso, momento en el cual se le indicará que ya puede retirar su tarjeta TTP.</w:t>
      </w:r>
    </w:p>
    <w:p w:rsidR="00A706D2" w:rsidRDefault="00452224">
      <w:pPr>
        <w:pStyle w:val="Standard"/>
      </w:pPr>
      <w:r>
        <w:t>El usuario podrá abonar el importe de la recarga utilizando una tarjeta de débito o crédito de cualquier entidad financiera. El precio pagado por el usuario será el correspondiente a las tarifas vigentes, y por tanto, el coste de la operación para el usuario será nulo.</w:t>
      </w:r>
    </w:p>
    <w:p w:rsidR="00A706D2" w:rsidRDefault="00452224">
      <w:pPr>
        <w:pStyle w:val="Standard"/>
      </w:pPr>
      <w:r>
        <w:t>Las incidencias que pudieran surgir en el transcurso de la operación de carga/recarga, deberán ser resueltas en primera instancia por la entidad adjudicataria, poniendo a disposición del usuario los medios que esta estime oportuno (número de teléfono, etc.) para solucionar adecuadamente la incidencia.</w:t>
      </w:r>
    </w:p>
    <w:p w:rsidR="00A706D2" w:rsidRDefault="00452224">
      <w:pPr>
        <w:pStyle w:val="Standard"/>
      </w:pPr>
      <w:r>
        <w:t>La carga/recarga podría no efectuarse por alguna de las siguientes razones:</w:t>
      </w:r>
    </w:p>
    <w:p w:rsidR="00A706D2" w:rsidRDefault="00452224">
      <w:pPr>
        <w:pStyle w:val="Vietas"/>
        <w:numPr>
          <w:ilvl w:val="1"/>
          <w:numId w:val="11"/>
        </w:numPr>
      </w:pPr>
      <w:r>
        <w:t>El título solicitado por el usuario no se corresponde con el perfil del usuario existente en la tarjeta.</w:t>
      </w:r>
    </w:p>
    <w:p w:rsidR="00A706D2" w:rsidRDefault="00452224">
      <w:pPr>
        <w:pStyle w:val="Vietas"/>
        <w:numPr>
          <w:ilvl w:val="1"/>
          <w:numId w:val="11"/>
        </w:numPr>
      </w:pPr>
      <w:r>
        <w:t>Existe una incompatibilidad entre el título solicitado y los títulos disponibles en la tarjeta.</w:t>
      </w:r>
    </w:p>
    <w:p w:rsidR="00A706D2" w:rsidRDefault="00452224">
      <w:pPr>
        <w:pStyle w:val="Vietas"/>
        <w:numPr>
          <w:ilvl w:val="1"/>
          <w:numId w:val="11"/>
        </w:numPr>
      </w:pPr>
      <w:r>
        <w:lastRenderedPageBreak/>
        <w:t>La tarjeta está en lista de tarjetas no permitidas.</w:t>
      </w:r>
    </w:p>
    <w:p w:rsidR="00A706D2" w:rsidRDefault="00452224">
      <w:pPr>
        <w:pStyle w:val="Vietas"/>
        <w:numPr>
          <w:ilvl w:val="0"/>
          <w:numId w:val="0"/>
        </w:numPr>
        <w:tabs>
          <w:tab w:val="clear" w:pos="1134"/>
        </w:tabs>
        <w:ind w:left="360" w:hanging="360"/>
      </w:pPr>
      <w:r>
        <w:t>En cualquier caso, al margen de si la transacción de carga/recarga se ha realizado con éxito, esta habrá sido realizada on-line respecto del módulo de seguridad central (HSM) de la entidad adjudicataria.</w:t>
      </w:r>
    </w:p>
    <w:p w:rsidR="00A706D2" w:rsidRDefault="00452224">
      <w:pPr>
        <w:pStyle w:val="Standard"/>
      </w:pPr>
      <w:r>
        <w:t>Se creará un registro de la transacción realizada, tanto si se ha realizado con éxito como si no. Este registro estará firmado por el HSM a través de las claves almacenadas en el mismo, y contendrá toda la información según las especificaciones definidas por el CRTM que se entregarán al adjudicatario.</w:t>
      </w:r>
    </w:p>
    <w:p w:rsidR="00A706D2" w:rsidRDefault="00452224">
      <w:pPr>
        <w:pStyle w:val="Standard"/>
      </w:pPr>
      <w:r>
        <w:t>El CRTM recibirá cada hora todos los registros de las cargas/recargas efectuadas en la red de cajeros de la entidad adjudicataria. Todos los registros que se envíen al CRTM tendrán que ser conservados por parte del adjudicatario durante al menos un año.</w:t>
      </w:r>
    </w:p>
    <w:p w:rsidR="00A706D2" w:rsidRDefault="00452224">
      <w:pPr>
        <w:pStyle w:val="Standard"/>
      </w:pPr>
      <w:r>
        <w:rPr>
          <w:rFonts w:eastAsia="Tahoma"/>
        </w:rPr>
        <w:t xml:space="preserve"> </w:t>
      </w:r>
      <w:r>
        <w:t>El intercambio de información entre el CRTM y el Centro de Gestión del adjudicatario se realizará según las especificaciones BIT. Este intercambio de información en relación con el proceso de carga/recarga de tarjetas, tendrá carácter bidireccional, ya que, tanto los terminales de carga/recarga, como el sistema HSM requerirán recibir información del CRTM. Por ejemplo, el adjudicatario tendrá que actualizar diariamente las Listas de Tarjetas No Permitidas, tanto de tarjetas TTP como de SAM, a las que accede el sistema HSM. Los terminales de carga/recarga tendrán también actualizaciones como versiones admitidas, títulos y tarifas, etc.</w:t>
      </w:r>
    </w:p>
    <w:p w:rsidR="00A706D2" w:rsidRDefault="00452224" w:rsidP="00CB65CB">
      <w:pPr>
        <w:pStyle w:val="Ttulo2"/>
        <w:ind w:left="1276" w:hanging="765"/>
      </w:pPr>
      <w:bookmarkStart w:id="213" w:name="__RefHeading___Toc336327989"/>
      <w:bookmarkStart w:id="214" w:name="_Ref146971222"/>
      <w:bookmarkStart w:id="215" w:name="_Toc465242412"/>
      <w:r>
        <w:t>INGRESOS DEL EXPLOTADOR DE LA RED DE RECARGA</w:t>
      </w:r>
      <w:bookmarkEnd w:id="213"/>
      <w:bookmarkEnd w:id="214"/>
      <w:bookmarkEnd w:id="215"/>
    </w:p>
    <w:p w:rsidR="00A706D2" w:rsidRDefault="00452224">
      <w:pPr>
        <w:pStyle w:val="Standard"/>
      </w:pPr>
      <w:r>
        <w:t xml:space="preserve">El adjudicatario percibirá una comisión por </w:t>
      </w:r>
      <w:r w:rsidR="0086570C">
        <w:t xml:space="preserve">las operaciones de </w:t>
      </w:r>
      <w:r>
        <w:t>carga/recarga efectuada a través de un cajero de su red, así como, en su caso, de la activación de la compra on-line</w:t>
      </w:r>
      <w:r w:rsidR="00793206">
        <w:t xml:space="preserve"> o domiciliación</w:t>
      </w:r>
      <w:r>
        <w:t xml:space="preserve"> realizada por el usuario. Esta comisión consistirá en un porcentaje respecto del importe total neto de la carga/recarga efectuada.</w:t>
      </w:r>
    </w:p>
    <w:p w:rsidR="00A706D2" w:rsidRDefault="00452224">
      <w:pPr>
        <w:pStyle w:val="Standard"/>
      </w:pPr>
      <w:r>
        <w:t xml:space="preserve">El oferente indicará en su oferta el porcentaje propuesto para esta comisión por la carga/recarga; este importe no superará el </w:t>
      </w:r>
      <w:r>
        <w:rPr>
          <w:b/>
        </w:rPr>
        <w:t>1,25%</w:t>
      </w:r>
      <w:r>
        <w:t xml:space="preserve"> </w:t>
      </w:r>
      <w:r>
        <w:rPr>
          <w:b/>
        </w:rPr>
        <w:t>del importe total de la carga/recarga efectuada,</w:t>
      </w:r>
      <w:r>
        <w:t xml:space="preserve"> sin incluir el IVA. Es decir, el importe total recaudado por la entidad adjudicataria será según tarifas vigentes publicadas por el CRTM, y estas tarifas publicadas llevan incluido el IVA (10% en la actualidad), por tanto, </w:t>
      </w:r>
      <w:r>
        <w:rPr>
          <w:b/>
        </w:rPr>
        <w:t>la comisión propuesta por la entidad adjudicataria se deberá aplicar al total recaudado según tarifas, menos este IVA asociado</w:t>
      </w:r>
      <w:r>
        <w:t>.</w:t>
      </w:r>
    </w:p>
    <w:p w:rsidR="00A706D2" w:rsidRDefault="00452224" w:rsidP="00CB65CB">
      <w:pPr>
        <w:pStyle w:val="Ttulo2"/>
        <w:ind w:left="1276" w:hanging="623"/>
      </w:pPr>
      <w:bookmarkStart w:id="216" w:name="__RefHeading___Toc336327990"/>
      <w:bookmarkStart w:id="217" w:name="_Ref146971401"/>
      <w:bookmarkStart w:id="218" w:name="_Toc465242413"/>
      <w:r>
        <w:t>LIQUIDACIONES</w:t>
      </w:r>
      <w:bookmarkEnd w:id="216"/>
      <w:bookmarkEnd w:id="217"/>
      <w:bookmarkEnd w:id="218"/>
    </w:p>
    <w:p w:rsidR="00A706D2" w:rsidRDefault="00452224">
      <w:pPr>
        <w:pStyle w:val="Standard"/>
      </w:pPr>
      <w:r>
        <w:t>La entidad adjudicataria estará obligada a practicar las liquidaciones por la carga/recarga de tarjetas a partir de los registros electrónicos acumulados, correspondientes a cada periodo de liquidación.</w:t>
      </w:r>
    </w:p>
    <w:p w:rsidR="00A706D2" w:rsidRDefault="00452224">
      <w:pPr>
        <w:pStyle w:val="Standard"/>
      </w:pPr>
      <w:r>
        <w:t>Los procesos de liquidación facilitarán la expedición de facturas y elementos necesarios para reflejar la recaudación, el movimiento mensual de fondos, pago de comisiones e IVA.</w:t>
      </w:r>
    </w:p>
    <w:p w:rsidR="00BA6840" w:rsidRDefault="00452224">
      <w:pPr>
        <w:pStyle w:val="Standard"/>
      </w:pPr>
      <w:r>
        <w:t>La entidad adjudicataria estará obligada a practicar</w:t>
      </w:r>
      <w:r w:rsidR="00BA6840">
        <w:t xml:space="preserve"> la liquidación al CRTM por la venta de los títulos de transporte mediante la carga/recarga de tarjetas TTP, La entidad adjudicataria deberá ingresar la totalidad de la recaudación correspondiente al total de transacciones realizadas. Al mismo tiempo, emitirá la factura correspondiente a la comisión de acuerdo a lo establecido en el punto anterior, para su abono por el CRTM.</w:t>
      </w:r>
      <w:r>
        <w:t xml:space="preserve"> </w:t>
      </w:r>
    </w:p>
    <w:p w:rsidR="00A706D2" w:rsidRDefault="00452224" w:rsidP="00BA6840">
      <w:pPr>
        <w:pStyle w:val="Standard"/>
      </w:pPr>
      <w:r>
        <w:lastRenderedPageBreak/>
        <w:t>Esta liquidaci</w:t>
      </w:r>
      <w:r w:rsidR="00BA6840">
        <w:t>ón</w:t>
      </w:r>
      <w:r>
        <w:t xml:space="preserve"> se efectuará</w:t>
      </w:r>
      <w:r w:rsidR="00BA6840">
        <w:t xml:space="preserve"> antes del día 10 del mes siguiente, mediante el ingreso por parte de la adjudicataria del </w:t>
      </w:r>
      <w:r>
        <w:t xml:space="preserve"> </w:t>
      </w:r>
      <w:r>
        <w:rPr>
          <w:b/>
        </w:rPr>
        <w:t>cien por cien del importe total recaudado</w:t>
      </w:r>
      <w:r w:rsidR="00BA6840">
        <w:rPr>
          <w:b/>
        </w:rPr>
        <w:t xml:space="preserve"> </w:t>
      </w:r>
      <w:r w:rsidR="00BA6840">
        <w:t>en el mes anterior</w:t>
      </w:r>
    </w:p>
    <w:p w:rsidR="00A706D2" w:rsidRDefault="00452224">
      <w:pPr>
        <w:pStyle w:val="Standard"/>
      </w:pPr>
      <w:r>
        <w:t xml:space="preserve">En caso de que </w:t>
      </w:r>
      <w:r w:rsidR="00BA6840">
        <w:t xml:space="preserve">el día 10 fuera inhábil, </w:t>
      </w:r>
      <w:r>
        <w:t>la liquidación por venta de títulos se anticipará a la primera fecha hábil.</w:t>
      </w:r>
    </w:p>
    <w:p w:rsidR="00A706D2" w:rsidRDefault="00452224" w:rsidP="00CB65CB">
      <w:pPr>
        <w:pStyle w:val="Ttulo2"/>
        <w:ind w:left="1276" w:hanging="709"/>
      </w:pPr>
      <w:bookmarkStart w:id="219" w:name="__RefHeading___Toc336327991"/>
      <w:bookmarkStart w:id="220" w:name="_Ref147038361"/>
      <w:bookmarkStart w:id="221" w:name="_Toc465242414"/>
      <w:r>
        <w:t>PENALIZACIONES</w:t>
      </w:r>
      <w:bookmarkEnd w:id="219"/>
      <w:bookmarkEnd w:id="220"/>
      <w:bookmarkEnd w:id="221"/>
    </w:p>
    <w:p w:rsidR="00A706D2" w:rsidRDefault="00452224">
      <w:pPr>
        <w:pStyle w:val="Standard"/>
      </w:pPr>
      <w:r>
        <w:t>El incumplimiento por parte de la entidad adjudicataria de las obligaciones contraídas, podrá dar lugar</w:t>
      </w:r>
      <w:r w:rsidR="008106E4">
        <w:t xml:space="preserve"> a la resolución</w:t>
      </w:r>
      <w:r>
        <w:t xml:space="preserve"> del contrato suscrito por la parte del CRTM, que podrá igualmente optar por la continuación del mismo percibiendo en ese caso las indemnizaciones que fuesen aplicables. En ese sentido se establecen las siguientes penalizaciones:</w:t>
      </w:r>
    </w:p>
    <w:p w:rsidR="00A706D2" w:rsidRDefault="00452224">
      <w:pPr>
        <w:pStyle w:val="Vietas"/>
        <w:numPr>
          <w:ilvl w:val="0"/>
          <w:numId w:val="8"/>
        </w:numPr>
        <w:tabs>
          <w:tab w:val="clear" w:pos="1134"/>
          <w:tab w:val="left" w:pos="-2126"/>
        </w:tabs>
        <w:ind w:left="426"/>
      </w:pPr>
      <w:r>
        <w:rPr>
          <w:b/>
        </w:rPr>
        <w:t xml:space="preserve">Penalizaciones por retraso en el pago de las liquidaciones: </w:t>
      </w:r>
      <w:r>
        <w:t>la entidad adjudicataria vendrá obligada a incrementar en un 2% mensual el importe de las cantidades no liquidadas en su periodo correspondiente.</w:t>
      </w:r>
    </w:p>
    <w:p w:rsidR="00A706D2" w:rsidRDefault="00452224">
      <w:pPr>
        <w:pStyle w:val="Vietas"/>
        <w:numPr>
          <w:ilvl w:val="0"/>
          <w:numId w:val="8"/>
        </w:numPr>
        <w:tabs>
          <w:tab w:val="clear" w:pos="1134"/>
          <w:tab w:val="left" w:pos="-2126"/>
        </w:tabs>
        <w:ind w:left="426"/>
      </w:pPr>
      <w:r>
        <w:rPr>
          <w:b/>
        </w:rPr>
        <w:t xml:space="preserve">Penalizaciones por falta de registros de carga/recarga: </w:t>
      </w:r>
      <w:r>
        <w:t xml:space="preserve">son dos las </w:t>
      </w:r>
      <w:r w:rsidR="004D538B">
        <w:t>principales</w:t>
      </w:r>
      <w:r>
        <w:t xml:space="preserve"> circunstancias que pueden ser objeto de penalización, respecto de la falta de registros de carga/recarga, a saber,</w:t>
      </w:r>
    </w:p>
    <w:p w:rsidR="00A706D2" w:rsidRDefault="00452224">
      <w:pPr>
        <w:pStyle w:val="Vietas"/>
        <w:numPr>
          <w:ilvl w:val="1"/>
          <w:numId w:val="11"/>
        </w:numPr>
      </w:pPr>
      <w:r>
        <w:rPr>
          <w:rFonts w:eastAsia="Tahoma"/>
          <w:b/>
        </w:rPr>
        <w:t xml:space="preserve"> </w:t>
      </w:r>
      <w:r>
        <w:rPr>
          <w:i/>
        </w:rPr>
        <w:t>Registros no consecutivos</w:t>
      </w:r>
      <w:r>
        <w:t>: los registros correspondientes a la carga/recarga son numerados de forma consecutiva por el MSC, por tanto, en el caso de que el CRTM aprecie un salto en la numeración entre dos registros consecutivos, facturará los registros “perdidos” asumiendo que dichos registros se corresponden con la recarga de mayor importe comercializada por la entidad adjudicataria, según las tarifas vigentes en ese momento.</w:t>
      </w:r>
    </w:p>
    <w:p w:rsidR="00A706D2" w:rsidRDefault="00452224">
      <w:pPr>
        <w:pStyle w:val="Vietas"/>
        <w:numPr>
          <w:ilvl w:val="1"/>
          <w:numId w:val="11"/>
        </w:numPr>
      </w:pPr>
      <w:r>
        <w:rPr>
          <w:i/>
        </w:rPr>
        <w:t>Retraso en el envío de información (la información recibida tiene una antigüedad superior a la estipulada), relativa a la carga/recarga de títulos</w:t>
      </w:r>
      <w:r>
        <w:t>: la penalización será de un 0,</w:t>
      </w:r>
      <w:r w:rsidR="00747CD8">
        <w:t>5</w:t>
      </w:r>
      <w:r>
        <w:t xml:space="preserve"> ‰ (0,</w:t>
      </w:r>
      <w:r w:rsidR="00747CD8">
        <w:t>5</w:t>
      </w:r>
      <w:r>
        <w:t xml:space="preserve"> por mil) del importe correspondiente a los registros enviados con retraso, por cada día de retraso.</w:t>
      </w:r>
    </w:p>
    <w:p w:rsidR="00A706D2" w:rsidRDefault="00452224">
      <w:pPr>
        <w:pStyle w:val="Vietas"/>
        <w:numPr>
          <w:ilvl w:val="0"/>
          <w:numId w:val="8"/>
        </w:numPr>
        <w:tabs>
          <w:tab w:val="clear" w:pos="1134"/>
          <w:tab w:val="left" w:pos="-2126"/>
        </w:tabs>
        <w:ind w:left="426"/>
        <w:rPr>
          <w:ins w:id="222" w:author="LEON FARIÑAS, MARIA AMOR" w:date="2020-05-12T11:18:00Z"/>
        </w:rPr>
      </w:pPr>
      <w:r>
        <w:rPr>
          <w:b/>
        </w:rPr>
        <w:t>Penalización por cobertura inferior a la comprometida en cada momento</w:t>
      </w:r>
      <w:r>
        <w:t xml:space="preserve">: la entidad adjudicataria debe garantizar que el número de cajeros operativos en un momento dado no sea </w:t>
      </w:r>
      <w:r>
        <w:rPr>
          <w:b/>
        </w:rPr>
        <w:t>inferior al 95 %</w:t>
      </w:r>
      <w:r w:rsidR="00DC07D9">
        <w:t xml:space="preserve"> en cada uno de los grupos de municipios establecidos en la cláusula 10 del Pliego de Condiciones Administrativas de este concurso. </w:t>
      </w:r>
      <w:r>
        <w:t xml:space="preserve"> El incumplimiento reiterado de esta condici</w:t>
      </w:r>
      <w:r w:rsidR="008106E4">
        <w:t>ón podrá ser motivo de resolución</w:t>
      </w:r>
      <w:r>
        <w:t xml:space="preserve"> del contrato, no obstante, el CRTM alternativamente podrá aplicar la siguiente sanción económica a la entidad adjudicataria: 100 € por cada día y cajero en los que se constate que la cobertura ofrecida sea inferior al 95% establecido (por ejemplo: si la entidad adjudicataria ofrece una red de 1.000 cajeros, y hay 2 días en los que la cobertura es del 90 %, significa que hay un 5% de cajeros que deberían estar prestando servicio y no lo están haciendo. Por tanto, la sanción económica que el CRTM aplicaría a la entidad adjudicataria sería la siguiente: 2 días x (5% x 1.000 cajeros) x 100 €</w:t>
      </w:r>
      <w:proofErr w:type="gramStart"/>
      <w:r>
        <w:t>/(</w:t>
      </w:r>
      <w:proofErr w:type="gramEnd"/>
      <w:r>
        <w:t>día y cajero) = 10.000 €)</w:t>
      </w:r>
    </w:p>
    <w:p w:rsidR="00EA4F88" w:rsidRPr="00C00305" w:rsidRDefault="00EA4F88">
      <w:pPr>
        <w:pStyle w:val="Vietas"/>
        <w:numPr>
          <w:ilvl w:val="0"/>
          <w:numId w:val="8"/>
        </w:numPr>
        <w:tabs>
          <w:tab w:val="clear" w:pos="1134"/>
          <w:tab w:val="left" w:pos="-2126"/>
        </w:tabs>
        <w:ind w:left="426"/>
        <w:rPr>
          <w:ins w:id="223" w:author="LEON FARIÑAS, MARIA AMOR" w:date="2020-05-12T11:18:00Z"/>
          <w:color w:val="FF0000"/>
          <w:rPrChange w:id="224" w:author="LEON FARIÑAS, MARIA AMOR" w:date="2020-05-12T11:32:00Z">
            <w:rPr>
              <w:ins w:id="225" w:author="LEON FARIÑAS, MARIA AMOR" w:date="2020-05-12T11:18:00Z"/>
              <w:b/>
            </w:rPr>
          </w:rPrChange>
        </w:rPr>
      </w:pPr>
      <w:ins w:id="226" w:author="LEON FARIÑAS, MARIA AMOR" w:date="2020-05-12T11:18:00Z">
        <w:r w:rsidRPr="00C00305">
          <w:rPr>
            <w:b/>
            <w:color w:val="FF0000"/>
            <w:rPrChange w:id="227" w:author="LEON FARIÑAS, MARIA AMOR" w:date="2020-05-12T11:32:00Z">
              <w:rPr>
                <w:b/>
              </w:rPr>
            </w:rPrChange>
          </w:rPr>
          <w:t>Penalización por no cumplir los tiempos de resolución de incidencias</w:t>
        </w:r>
      </w:ins>
    </w:p>
    <w:p w:rsidR="00EA4F88" w:rsidRPr="00C00305" w:rsidRDefault="00EA4F88">
      <w:pPr>
        <w:pStyle w:val="Vietas"/>
        <w:numPr>
          <w:ilvl w:val="0"/>
          <w:numId w:val="8"/>
        </w:numPr>
        <w:tabs>
          <w:tab w:val="clear" w:pos="1134"/>
          <w:tab w:val="left" w:pos="-2126"/>
        </w:tabs>
        <w:ind w:left="426"/>
        <w:rPr>
          <w:color w:val="FF0000"/>
          <w:rPrChange w:id="228" w:author="LEON FARIÑAS, MARIA AMOR" w:date="2020-05-12T11:32:00Z">
            <w:rPr/>
          </w:rPrChange>
        </w:rPr>
      </w:pPr>
      <w:ins w:id="229" w:author="LEON FARIÑAS, MARIA AMOR" w:date="2020-05-12T11:18:00Z">
        <w:r w:rsidRPr="00C00305">
          <w:rPr>
            <w:b/>
            <w:color w:val="FF0000"/>
            <w:rPrChange w:id="230" w:author="LEON FARIÑAS, MARIA AMOR" w:date="2020-05-12T11:32:00Z">
              <w:rPr>
                <w:b/>
              </w:rPr>
            </w:rPrChange>
          </w:rPr>
          <w:t xml:space="preserve">Penalizaciones </w:t>
        </w:r>
      </w:ins>
      <w:ins w:id="231" w:author="LEON FARIÑAS, MARIA AMOR" w:date="2020-05-12T11:32:00Z">
        <w:r w:rsidR="00C00305">
          <w:rPr>
            <w:b/>
            <w:color w:val="FF0000"/>
          </w:rPr>
          <w:t>por no cumplir los plazos para la actualización de software de la red de ventas</w:t>
        </w:r>
      </w:ins>
      <w:bookmarkStart w:id="232" w:name="_GoBack"/>
      <w:bookmarkEnd w:id="232"/>
    </w:p>
    <w:p w:rsidR="00A706D2" w:rsidRDefault="00452224">
      <w:pPr>
        <w:pStyle w:val="Ttulo1"/>
      </w:pPr>
      <w:bookmarkStart w:id="233" w:name="__RefHeading___Toc336327993"/>
      <w:bookmarkStart w:id="234" w:name="_Ref146971310"/>
      <w:bookmarkStart w:id="235" w:name="_Toc465242415"/>
      <w:r>
        <w:lastRenderedPageBreak/>
        <w:t>CALENDARIO DE LA IMPLANTACIÓN</w:t>
      </w:r>
      <w:bookmarkEnd w:id="233"/>
      <w:bookmarkEnd w:id="234"/>
      <w:bookmarkEnd w:id="235"/>
    </w:p>
    <w:p w:rsidR="00A706D2" w:rsidRPr="00D63FC1" w:rsidRDefault="000236EA" w:rsidP="000236EA">
      <w:pPr>
        <w:pStyle w:val="Vietas"/>
        <w:numPr>
          <w:ilvl w:val="0"/>
          <w:numId w:val="0"/>
        </w:numPr>
        <w:tabs>
          <w:tab w:val="clear" w:pos="1134"/>
          <w:tab w:val="left" w:pos="-2126"/>
        </w:tabs>
        <w:ind w:left="142"/>
      </w:pPr>
      <w:r>
        <w:t xml:space="preserve">La entidad adjudicataria dispondrá de un plazo máximo de </w:t>
      </w:r>
      <w:r>
        <w:rPr>
          <w:b/>
        </w:rPr>
        <w:t xml:space="preserve">tres </w:t>
      </w:r>
      <w:r w:rsidRPr="000236EA">
        <w:t>meses</w:t>
      </w:r>
      <w:r>
        <w:t xml:space="preserve"> </w:t>
      </w:r>
      <w:r w:rsidR="00691FC6">
        <w:t xml:space="preserve">a contar desde la fecha de adjudicación </w:t>
      </w:r>
      <w:r>
        <w:t>para la puesta en servicio de la totalidad de los c</w:t>
      </w:r>
      <w:r w:rsidR="00691FC6">
        <w:t xml:space="preserve">ajeros propuestos en su oferta, </w:t>
      </w:r>
      <w:r w:rsidR="00D63FC1">
        <w:t xml:space="preserve">no pudiendo en todo caso sobrepasar la fecha del </w:t>
      </w:r>
      <w:r w:rsidR="00D63FC1" w:rsidRPr="00D63FC1">
        <w:rPr>
          <w:b/>
        </w:rPr>
        <w:t>1 de enero de 2017</w:t>
      </w:r>
      <w:r w:rsidR="00D63FC1">
        <w:t>.</w:t>
      </w:r>
    </w:p>
    <w:p w:rsidR="00A706D2" w:rsidRDefault="00452224">
      <w:pPr>
        <w:pStyle w:val="Standard"/>
      </w:pPr>
      <w:r>
        <w:t>El CRTM proporcionará a la entidad adjudicataria con la suficiente antelación las posibles modificaciones que se puedan producir a lo largo de la vigencia del contrato en la estructura tarifaria o en las funciones y características de los títulos de transporte, estando obligada a introducirlos y adaptar los aplicativos existentes a la nueva situación mediante los desarrollos oportunos.</w:t>
      </w:r>
    </w:p>
    <w:p w:rsidR="00A706D2" w:rsidRDefault="00452224">
      <w:pPr>
        <w:pStyle w:val="Ttulo1"/>
      </w:pPr>
      <w:bookmarkStart w:id="236" w:name="__RefHeading___Toc336327994"/>
      <w:bookmarkStart w:id="237" w:name="_Toc465242416"/>
      <w:r>
        <w:t>SEGURIDAD</w:t>
      </w:r>
      <w:bookmarkEnd w:id="236"/>
      <w:bookmarkEnd w:id="237"/>
    </w:p>
    <w:p w:rsidR="00A706D2" w:rsidRDefault="00452224">
      <w:pPr>
        <w:pStyle w:val="Standard"/>
        <w:tabs>
          <w:tab w:val="clear" w:pos="1134"/>
        </w:tabs>
        <w:spacing w:before="0" w:after="0"/>
      </w:pPr>
      <w:r>
        <w:t>Cualquier desarrollo informático de aplicación general a todos los operadores, y por lo tanto integrado en la plataforma tecnológica del proyecto BIT, es propiedad exclusiva del Consorcio de Transportes.</w:t>
      </w:r>
    </w:p>
    <w:p w:rsidR="00A706D2" w:rsidRDefault="00A706D2">
      <w:pPr>
        <w:pStyle w:val="Standard"/>
        <w:tabs>
          <w:tab w:val="clear" w:pos="1134"/>
        </w:tabs>
        <w:spacing w:before="0" w:after="0"/>
      </w:pPr>
    </w:p>
    <w:p w:rsidR="00A706D2" w:rsidRDefault="00452224">
      <w:pPr>
        <w:pStyle w:val="Standard"/>
        <w:tabs>
          <w:tab w:val="clear" w:pos="1134"/>
        </w:tabs>
        <w:spacing w:before="0" w:after="0"/>
      </w:pPr>
      <w:r>
        <w:t>Si durante la vigencia del contrato, por necesidades de ejecución del mismo o a instancias del Consorcio de Transportes, se desarrollase alguna aplicación informática por el adjudicatario, que fuese a integrarse en la plataforma tecnológica del proyecto BIT (o en la página Web), tanto la propia aplicación desarrollada como su código fuente serán de propiedad exclusiva del Consorcio, por razones de estabilidad y seguridad del sistema.</w:t>
      </w:r>
    </w:p>
    <w:p w:rsidR="00A706D2" w:rsidRDefault="00452224">
      <w:pPr>
        <w:pStyle w:val="Standard"/>
      </w:pPr>
      <w:r>
        <w:t>El adjudicatario se compromete a no dar la información y datos proporcionados por el CRTM, para cualquier uso no previsto en el presente Pliego, en particular no proporcionará sin previa autorización del organismo, copia de los documentos y/o datos a terceras personas.</w:t>
      </w:r>
    </w:p>
    <w:p w:rsidR="00A706D2" w:rsidRDefault="00452224">
      <w:pPr>
        <w:pStyle w:val="Standard"/>
      </w:pPr>
      <w:r>
        <w:t>El adjudicatario se responsabilizará de la custodia de las diferentes claves digitales implicadas en el funcionamiento del sistema (que solo él conocerá y podrá utilizar), así como del aseguramiento de las infraestructuras de comunicaciones y almacenamiento de datos, para evitar cualquier tipo de violación de seguridad que pueda comprometer la integridad del sistema.</w:t>
      </w:r>
    </w:p>
    <w:p w:rsidR="00077E81" w:rsidRDefault="00077E81">
      <w:pPr>
        <w:pStyle w:val="Standard"/>
      </w:pPr>
    </w:p>
    <w:p w:rsidR="00A706D2" w:rsidRDefault="00452224" w:rsidP="00077E81">
      <w:pPr>
        <w:pStyle w:val="Ttulo1"/>
        <w:spacing w:before="0"/>
      </w:pPr>
      <w:bookmarkStart w:id="238" w:name="__RefHeading___Toc336327995"/>
      <w:bookmarkStart w:id="239" w:name="_Toc465242417"/>
      <w:r>
        <w:t>DOCUMENTACIÓN DE REFERENCIA</w:t>
      </w:r>
      <w:bookmarkEnd w:id="238"/>
      <w:bookmarkEnd w:id="239"/>
    </w:p>
    <w:p w:rsidR="00A706D2" w:rsidRDefault="00452224">
      <w:pPr>
        <w:pStyle w:val="Standard"/>
      </w:pPr>
      <w:r>
        <w:t>La relación mínima de documentos de referencia es la siguiente:</w:t>
      </w:r>
    </w:p>
    <w:p w:rsidR="00A706D2" w:rsidRDefault="00452224" w:rsidP="00077E81">
      <w:pPr>
        <w:pStyle w:val="Standard"/>
        <w:numPr>
          <w:ilvl w:val="0"/>
          <w:numId w:val="17"/>
        </w:numPr>
        <w:tabs>
          <w:tab w:val="clear" w:pos="1134"/>
        </w:tabs>
        <w:spacing w:before="0" w:after="0"/>
        <w:ind w:left="714" w:hanging="357"/>
        <w:jc w:val="left"/>
      </w:pPr>
      <w:r>
        <w:t>Aplicación de Venta de Títulos para TMI 2-0d2debfc-BIT-DOC-CON-TEK.doc</w:t>
      </w:r>
    </w:p>
    <w:p w:rsidR="00A706D2" w:rsidRDefault="00452224" w:rsidP="00077E81">
      <w:pPr>
        <w:pStyle w:val="Standard"/>
        <w:numPr>
          <w:ilvl w:val="0"/>
          <w:numId w:val="13"/>
        </w:numPr>
        <w:tabs>
          <w:tab w:val="clear" w:pos="1134"/>
        </w:tabs>
        <w:spacing w:before="0" w:after="0"/>
        <w:ind w:left="714" w:hanging="357"/>
        <w:jc w:val="left"/>
      </w:pPr>
      <w:r>
        <w:t>Funciones Avanzadas de Aplicación de Venta de Títulos SubeT-1b0e9130-BIT-DOC-CON-CTM-AIT.doc</w:t>
      </w:r>
    </w:p>
    <w:p w:rsidR="00A706D2" w:rsidRDefault="00452224" w:rsidP="00077E81">
      <w:pPr>
        <w:pStyle w:val="Standard"/>
        <w:numPr>
          <w:ilvl w:val="0"/>
          <w:numId w:val="13"/>
        </w:numPr>
        <w:tabs>
          <w:tab w:val="clear" w:pos="1134"/>
        </w:tabs>
        <w:spacing w:before="0" w:after="0"/>
        <w:ind w:left="714" w:hanging="357"/>
        <w:jc w:val="left"/>
      </w:pPr>
      <w:r>
        <w:t>Aclaraciones sobre Funciones Avanzadas de Venta de Titulos.doc</w:t>
      </w:r>
    </w:p>
    <w:p w:rsidR="00A706D2" w:rsidRDefault="00452224" w:rsidP="00077E81">
      <w:pPr>
        <w:pStyle w:val="Standard"/>
        <w:numPr>
          <w:ilvl w:val="0"/>
          <w:numId w:val="13"/>
        </w:numPr>
        <w:tabs>
          <w:tab w:val="clear" w:pos="1134"/>
        </w:tabs>
        <w:spacing w:before="0" w:after="0"/>
        <w:ind w:left="714" w:hanging="357"/>
        <w:jc w:val="left"/>
      </w:pPr>
      <w:r>
        <w:t>Aclaraciones sobre Funciones Avanzadas de Venta de Titulos.xls</w:t>
      </w:r>
    </w:p>
    <w:p w:rsidR="00A706D2" w:rsidRDefault="00452224" w:rsidP="00077E81">
      <w:pPr>
        <w:pStyle w:val="Standard"/>
        <w:numPr>
          <w:ilvl w:val="0"/>
          <w:numId w:val="13"/>
        </w:numPr>
        <w:tabs>
          <w:tab w:val="clear" w:pos="1134"/>
        </w:tabs>
        <w:spacing w:before="0" w:after="0"/>
        <w:ind w:left="714" w:hanging="357"/>
        <w:jc w:val="left"/>
      </w:pPr>
      <w:r>
        <w:t>Información recibos</w:t>
      </w:r>
    </w:p>
    <w:p w:rsidR="00A706D2" w:rsidRDefault="00452224" w:rsidP="00077E81">
      <w:pPr>
        <w:pStyle w:val="Standard"/>
        <w:numPr>
          <w:ilvl w:val="0"/>
          <w:numId w:val="13"/>
        </w:numPr>
        <w:tabs>
          <w:tab w:val="clear" w:pos="1134"/>
        </w:tabs>
        <w:spacing w:before="0" w:after="0"/>
        <w:ind w:left="714" w:hanging="357"/>
        <w:jc w:val="left"/>
      </w:pPr>
      <w:r>
        <w:t xml:space="preserve">Especificación de Requerimientos para la </w:t>
      </w:r>
      <w:proofErr w:type="spellStart"/>
      <w:r>
        <w:t>Carga_Recarga</w:t>
      </w:r>
      <w:proofErr w:type="spellEnd"/>
      <w:r>
        <w:t xml:space="preserve"> de Tarjetas-afdfea71-BIT-DOC-CON-TEK.doc.doc</w:t>
      </w:r>
    </w:p>
    <w:p w:rsidR="00A706D2" w:rsidRDefault="00452224" w:rsidP="00077E81">
      <w:pPr>
        <w:pStyle w:val="Standard"/>
        <w:numPr>
          <w:ilvl w:val="0"/>
          <w:numId w:val="13"/>
        </w:numPr>
        <w:tabs>
          <w:tab w:val="clear" w:pos="1134"/>
        </w:tabs>
        <w:spacing w:before="0" w:after="0"/>
        <w:ind w:left="714" w:hanging="357"/>
        <w:jc w:val="left"/>
      </w:pPr>
      <w:r>
        <w:t>Conexión al servidor de intercambio de datos del CRTM-bac5d007-BIT-DOC-CON-CTM-APD.doc</w:t>
      </w:r>
    </w:p>
    <w:p w:rsidR="00A706D2" w:rsidRDefault="00452224" w:rsidP="00077E81">
      <w:pPr>
        <w:pStyle w:val="Standard"/>
        <w:numPr>
          <w:ilvl w:val="0"/>
          <w:numId w:val="13"/>
        </w:numPr>
        <w:tabs>
          <w:tab w:val="clear" w:pos="1134"/>
        </w:tabs>
        <w:spacing w:before="0" w:after="0"/>
        <w:ind w:left="714" w:hanging="357"/>
        <w:jc w:val="left"/>
      </w:pPr>
      <w:r>
        <w:t>Instrucciones_HSM_Venta_Títulos-ff3c836c-BIT-DOC-CON-SEG.doc</w:t>
      </w:r>
    </w:p>
    <w:p w:rsidR="00A706D2" w:rsidRDefault="00452224" w:rsidP="00077E81">
      <w:pPr>
        <w:pStyle w:val="Standard"/>
        <w:numPr>
          <w:ilvl w:val="0"/>
          <w:numId w:val="13"/>
        </w:numPr>
        <w:tabs>
          <w:tab w:val="clear" w:pos="1134"/>
        </w:tabs>
        <w:spacing w:before="0" w:after="0"/>
        <w:ind w:left="714" w:hanging="357"/>
        <w:jc w:val="left"/>
      </w:pPr>
      <w:r>
        <w:t>Estructura de Datos-3500c9db-BIT-DOC-CON-TEK.doc</w:t>
      </w:r>
    </w:p>
    <w:p w:rsidR="00A706D2" w:rsidRDefault="00452224" w:rsidP="00077E81">
      <w:pPr>
        <w:pStyle w:val="Standard"/>
        <w:numPr>
          <w:ilvl w:val="0"/>
          <w:numId w:val="13"/>
        </w:numPr>
        <w:tabs>
          <w:tab w:val="clear" w:pos="1134"/>
        </w:tabs>
        <w:spacing w:before="0" w:after="0"/>
        <w:ind w:left="714" w:hanging="357"/>
        <w:jc w:val="left"/>
      </w:pPr>
      <w:r>
        <w:t>Formato de datos de venta de títulos-caba7feb-BIT-DOC-CON-TEK.doc</w:t>
      </w:r>
    </w:p>
    <w:p w:rsidR="00A706D2" w:rsidRDefault="00452224" w:rsidP="00077E81">
      <w:pPr>
        <w:pStyle w:val="Standard"/>
        <w:numPr>
          <w:ilvl w:val="0"/>
          <w:numId w:val="13"/>
        </w:numPr>
        <w:tabs>
          <w:tab w:val="clear" w:pos="1134"/>
        </w:tabs>
        <w:spacing w:before="0" w:after="0"/>
        <w:ind w:left="714" w:hanging="357"/>
        <w:jc w:val="left"/>
      </w:pPr>
      <w:r>
        <w:lastRenderedPageBreak/>
        <w:t>Intercambio de datos de venta de títulos-9bb26fed-BIT-DOC-CON-TEK.doc</w:t>
      </w:r>
    </w:p>
    <w:p w:rsidR="00A706D2" w:rsidRDefault="00452224" w:rsidP="00077E81">
      <w:pPr>
        <w:pStyle w:val="Standard"/>
        <w:numPr>
          <w:ilvl w:val="0"/>
          <w:numId w:val="13"/>
        </w:numPr>
        <w:tabs>
          <w:tab w:val="clear" w:pos="1134"/>
        </w:tabs>
        <w:spacing w:before="0" w:after="0"/>
        <w:ind w:left="714" w:hanging="357"/>
        <w:jc w:val="left"/>
        <w:rPr>
          <w:ins w:id="240" w:author="LEON FARIÑAS, MARIA AMOR" w:date="2020-05-12T11:30:00Z"/>
        </w:rPr>
      </w:pPr>
      <w:r>
        <w:t>Especificaciones_Técnicas_Lectores_Tarjetas_Validación-06f9e48e-BIT-DOC-GEN-CTM-AIT-D.doc</w:t>
      </w:r>
    </w:p>
    <w:p w:rsidR="00B24BA9" w:rsidRDefault="00B24BA9" w:rsidP="00077E81">
      <w:pPr>
        <w:pStyle w:val="Standard"/>
        <w:numPr>
          <w:ilvl w:val="0"/>
          <w:numId w:val="13"/>
        </w:numPr>
        <w:tabs>
          <w:tab w:val="clear" w:pos="1134"/>
        </w:tabs>
        <w:spacing w:before="0" w:after="0"/>
        <w:ind w:left="714" w:hanging="357"/>
        <w:jc w:val="left"/>
        <w:rPr>
          <w:ins w:id="241" w:author="LEON FARIÑAS, MARIA AMOR" w:date="2020-05-12T11:30:00Z"/>
        </w:rPr>
      </w:pPr>
      <w:ins w:id="242" w:author="LEON FARIÑAS, MARIA AMOR" w:date="2020-05-12T11:30:00Z">
        <w:r>
          <w:t>Transacción de facturación</w:t>
        </w:r>
      </w:ins>
    </w:p>
    <w:p w:rsidR="00B24BA9" w:rsidRDefault="00B24BA9" w:rsidP="00077E81">
      <w:pPr>
        <w:pStyle w:val="Standard"/>
        <w:numPr>
          <w:ilvl w:val="0"/>
          <w:numId w:val="13"/>
        </w:numPr>
        <w:tabs>
          <w:tab w:val="clear" w:pos="1134"/>
        </w:tabs>
        <w:spacing w:before="0" w:after="0"/>
        <w:ind w:left="714" w:hanging="357"/>
        <w:jc w:val="left"/>
      </w:pPr>
      <w:ins w:id="243" w:author="LEON FARIÑAS, MARIA AMOR" w:date="2020-05-12T11:30:00Z">
        <w:r>
          <w:t>Factura simplificada del CRTM</w:t>
        </w:r>
      </w:ins>
    </w:p>
    <w:p w:rsidR="00A706D2" w:rsidRDefault="00A706D2">
      <w:pPr>
        <w:pStyle w:val="Standard"/>
        <w:tabs>
          <w:tab w:val="clear" w:pos="1134"/>
        </w:tabs>
        <w:spacing w:before="0" w:after="0" w:line="240" w:lineRule="auto"/>
        <w:ind w:left="360"/>
        <w:jc w:val="left"/>
      </w:pPr>
    </w:p>
    <w:p w:rsidR="00A706D2" w:rsidRDefault="00452224" w:rsidP="00077E81">
      <w:pPr>
        <w:pStyle w:val="Standard"/>
        <w:tabs>
          <w:tab w:val="clear" w:pos="1134"/>
        </w:tabs>
        <w:spacing w:before="0" w:after="0"/>
        <w:rPr>
          <w:rFonts w:ascii="Arial" w:hAnsi="Arial" w:cs="Arial"/>
        </w:rPr>
      </w:pPr>
      <w:r>
        <w:rPr>
          <w:rFonts w:ascii="Arial" w:hAnsi="Arial" w:cs="Arial"/>
        </w:rPr>
        <w:t>Las versiones actualizadas de la documentación de referencia estarán disponibles, a lo largo de la ejecución del proyecto, en el repositorio de documentación del CRTM. Esta documentación,</w:t>
      </w:r>
    </w:p>
    <w:p w:rsidR="00A706D2" w:rsidRDefault="00452224" w:rsidP="00077E81">
      <w:pPr>
        <w:pStyle w:val="Standard"/>
        <w:tabs>
          <w:tab w:val="clear" w:pos="1134"/>
        </w:tabs>
        <w:spacing w:before="0" w:after="0"/>
      </w:pPr>
      <w:r>
        <w:t>podrá ser descargada para su consulta previa solicitud de acceso al Área de Sistemas de dicho organismo.</w:t>
      </w:r>
    </w:p>
    <w:p w:rsidR="00A706D2" w:rsidRDefault="00A706D2">
      <w:pPr>
        <w:pStyle w:val="Standard"/>
        <w:tabs>
          <w:tab w:val="clear" w:pos="1134"/>
        </w:tabs>
        <w:spacing w:before="0" w:after="0" w:line="240" w:lineRule="auto"/>
      </w:pPr>
    </w:p>
    <w:p w:rsidR="00A706D2" w:rsidRDefault="00452224" w:rsidP="00077E81">
      <w:pPr>
        <w:pStyle w:val="Standard"/>
        <w:tabs>
          <w:tab w:val="clear" w:pos="1134"/>
        </w:tabs>
        <w:spacing w:before="0" w:after="0"/>
      </w:pPr>
      <w:r>
        <w:t>El procedimiento para su obtención será solicitarlo mediante correo electrónico a la dirección</w:t>
      </w:r>
    </w:p>
    <w:p w:rsidR="00A706D2" w:rsidRDefault="005E73DB" w:rsidP="00077E81">
      <w:pPr>
        <w:pStyle w:val="Standard"/>
        <w:tabs>
          <w:tab w:val="clear" w:pos="1134"/>
        </w:tabs>
        <w:spacing w:before="0" w:after="0"/>
      </w:pPr>
      <w:r>
        <w:t>infobit@crtm.es</w:t>
      </w:r>
      <w:r w:rsidR="00452224">
        <w:t>, indicando en el asunto, “Documentación de referencia red recarga TTP”.</w:t>
      </w:r>
    </w:p>
    <w:p w:rsidR="00A706D2" w:rsidRDefault="00A706D2">
      <w:pPr>
        <w:pStyle w:val="Standard"/>
        <w:tabs>
          <w:tab w:val="clear" w:pos="1134"/>
        </w:tabs>
        <w:spacing w:before="0" w:after="0" w:line="240" w:lineRule="auto"/>
      </w:pPr>
    </w:p>
    <w:p w:rsidR="00A706D2" w:rsidRDefault="00452224" w:rsidP="00077E81">
      <w:pPr>
        <w:pStyle w:val="Standard"/>
        <w:tabs>
          <w:tab w:val="clear" w:pos="1134"/>
        </w:tabs>
        <w:spacing w:before="0" w:after="0"/>
      </w:pPr>
      <w:r>
        <w:t>Será requisito previo la firma de un documento de confidencialidad con el Consorcio</w:t>
      </w:r>
      <w:r w:rsidR="00D067D7">
        <w:t xml:space="preserve"> </w:t>
      </w:r>
      <w:r>
        <w:t>Regional de Transportes de Madrid.</w:t>
      </w:r>
    </w:p>
    <w:p w:rsidR="00A706D2" w:rsidRDefault="00A706D2">
      <w:pPr>
        <w:pStyle w:val="Standard"/>
      </w:pPr>
    </w:p>
    <w:p w:rsidR="00A706D2" w:rsidRPr="00C24C3F" w:rsidRDefault="00861A54" w:rsidP="00C24C3F">
      <w:pPr>
        <w:pStyle w:val="Standard"/>
        <w:jc w:val="right"/>
        <w:rPr>
          <w:sz w:val="22"/>
          <w:szCs w:val="22"/>
        </w:rPr>
      </w:pPr>
      <w:r>
        <w:rPr>
          <w:sz w:val="22"/>
          <w:szCs w:val="22"/>
        </w:rPr>
        <w:t>En Madrid, 22</w:t>
      </w:r>
      <w:r w:rsidR="00C24C3F" w:rsidRPr="00C24C3F">
        <w:rPr>
          <w:sz w:val="22"/>
          <w:szCs w:val="22"/>
        </w:rPr>
        <w:t xml:space="preserve"> de julio de 2016</w:t>
      </w:r>
    </w:p>
    <w:p w:rsidR="00C24C3F" w:rsidRPr="00C24C3F" w:rsidRDefault="00C24C3F" w:rsidP="00C24C3F">
      <w:pPr>
        <w:pStyle w:val="Standard"/>
        <w:jc w:val="right"/>
        <w:rPr>
          <w:sz w:val="22"/>
          <w:szCs w:val="22"/>
        </w:rPr>
      </w:pPr>
      <w:r w:rsidRPr="00C24C3F">
        <w:rPr>
          <w:sz w:val="22"/>
          <w:szCs w:val="22"/>
        </w:rPr>
        <w:t>EL DIRECTOR GERENTE,</w:t>
      </w:r>
    </w:p>
    <w:p w:rsidR="00C24C3F" w:rsidRPr="00C24C3F" w:rsidRDefault="00C24C3F" w:rsidP="00C24C3F">
      <w:pPr>
        <w:pStyle w:val="Standard"/>
        <w:jc w:val="right"/>
        <w:rPr>
          <w:sz w:val="22"/>
          <w:szCs w:val="22"/>
        </w:rPr>
      </w:pPr>
    </w:p>
    <w:p w:rsidR="00C24C3F" w:rsidRPr="00C24C3F" w:rsidRDefault="00C24C3F" w:rsidP="00C24C3F">
      <w:pPr>
        <w:pStyle w:val="Standard"/>
        <w:jc w:val="right"/>
        <w:rPr>
          <w:sz w:val="22"/>
          <w:szCs w:val="22"/>
        </w:rPr>
      </w:pPr>
    </w:p>
    <w:p w:rsidR="00C24C3F" w:rsidRPr="00C24C3F" w:rsidRDefault="00C24C3F" w:rsidP="00C24C3F">
      <w:pPr>
        <w:pStyle w:val="Standard"/>
        <w:tabs>
          <w:tab w:val="left" w:pos="510"/>
          <w:tab w:val="right" w:pos="8787"/>
        </w:tabs>
        <w:jc w:val="left"/>
        <w:rPr>
          <w:sz w:val="22"/>
          <w:szCs w:val="22"/>
        </w:rPr>
      </w:pPr>
      <w:r w:rsidRPr="00C24C3F">
        <w:rPr>
          <w:sz w:val="22"/>
          <w:szCs w:val="22"/>
        </w:rPr>
        <w:tab/>
      </w:r>
      <w:r w:rsidRPr="00C24C3F">
        <w:rPr>
          <w:sz w:val="22"/>
          <w:szCs w:val="22"/>
        </w:rPr>
        <w:tab/>
      </w:r>
      <w:r w:rsidRPr="00C24C3F">
        <w:rPr>
          <w:sz w:val="22"/>
          <w:szCs w:val="22"/>
        </w:rPr>
        <w:tab/>
        <w:t>Juan Ignacio Merino de Mesa</w:t>
      </w:r>
    </w:p>
    <w:p w:rsidR="00C24C3F" w:rsidRPr="00C24C3F" w:rsidRDefault="00C24C3F" w:rsidP="00C24C3F">
      <w:pPr>
        <w:rPr>
          <w:rFonts w:ascii="Tahoma" w:hAnsi="Tahoma" w:cs="Tahoma"/>
          <w:sz w:val="22"/>
          <w:szCs w:val="22"/>
          <w:lang w:bidi="ar-SA"/>
        </w:rPr>
      </w:pPr>
      <w:r w:rsidRPr="00C24C3F">
        <w:rPr>
          <w:rFonts w:ascii="Tahoma" w:hAnsi="Tahoma" w:cs="Tahoma"/>
          <w:sz w:val="22"/>
          <w:szCs w:val="22"/>
          <w:lang w:bidi="ar-SA"/>
        </w:rPr>
        <w:t>CONFORME</w:t>
      </w:r>
    </w:p>
    <w:p w:rsidR="00C24C3F" w:rsidRPr="00C24C3F" w:rsidRDefault="00C24C3F" w:rsidP="00C24C3F">
      <w:pPr>
        <w:rPr>
          <w:rFonts w:ascii="Tahoma" w:hAnsi="Tahoma" w:cs="Tahoma"/>
          <w:sz w:val="22"/>
          <w:szCs w:val="22"/>
          <w:lang w:bidi="ar-SA"/>
        </w:rPr>
      </w:pPr>
      <w:r w:rsidRPr="00C24C3F">
        <w:rPr>
          <w:rFonts w:ascii="Tahoma" w:hAnsi="Tahoma" w:cs="Tahoma"/>
          <w:sz w:val="22"/>
          <w:szCs w:val="22"/>
          <w:lang w:bidi="ar-SA"/>
        </w:rPr>
        <w:t>EL ADJUDICATARIO,</w:t>
      </w:r>
    </w:p>
    <w:p w:rsidR="00A706D2" w:rsidRDefault="00A706D2">
      <w:pPr>
        <w:pStyle w:val="Standard"/>
        <w:rPr>
          <w:vanish/>
        </w:rPr>
      </w:pPr>
      <w:bookmarkStart w:id="244" w:name="_PictureBullets"/>
      <w:bookmarkEnd w:id="14"/>
      <w:bookmarkEnd w:id="244"/>
    </w:p>
    <w:sectPr w:rsidR="00A706D2" w:rsidSect="009C1502">
      <w:headerReference w:type="default" r:id="rId16"/>
      <w:footerReference w:type="default" r:id="rId17"/>
      <w:pgSz w:w="11906" w:h="16838"/>
      <w:pgMar w:top="1843" w:right="1134" w:bottom="1701" w:left="1985" w:header="284" w:footer="77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F3E" w:rsidRDefault="005C3F3E">
      <w:r>
        <w:separator/>
      </w:r>
    </w:p>
  </w:endnote>
  <w:endnote w:type="continuationSeparator" w:id="0">
    <w:p w:rsidR="005C3F3E" w:rsidRDefault="005C3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Eras Ultra ITC">
    <w:altName w:val="Arial"/>
    <w:charset w:val="00"/>
    <w:family w:val="swiss"/>
    <w:pitch w:val="variable"/>
  </w:font>
  <w:font w:name="Eurostile">
    <w:charset w:val="00"/>
    <w:family w:val="swiss"/>
    <w:pitch w:val="variable"/>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Eras Demi ITC">
    <w:panose1 w:val="020B0805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BA9" w:rsidRDefault="00B24BA9">
    <w:pPr>
      <w:pStyle w:val="Piedepgina"/>
      <w:tabs>
        <w:tab w:val="clear" w:pos="1134"/>
        <w:tab w:val="clear" w:pos="4419"/>
        <w:tab w:val="clear" w:pos="8838"/>
        <w:tab w:val="right" w:pos="8080"/>
      </w:tabs>
      <w:spacing w:before="0" w:after="0" w:line="240" w:lineRule="auto"/>
      <w:ind w:left="-709"/>
    </w:pPr>
    <w:r>
      <w:rPr>
        <w:rFonts w:ascii="Arial" w:hAnsi="Arial" w:cs="Arial"/>
        <w:sz w:val="16"/>
      </w:rPr>
      <w:tab/>
    </w:r>
    <w:r>
      <w:rPr>
        <w:rStyle w:val="Nmerodepgina"/>
      </w:rPr>
      <w:fldChar w:fldCharType="begin"/>
    </w:r>
    <w:r>
      <w:rPr>
        <w:rStyle w:val="Nmerodepgina"/>
      </w:rPr>
      <w:instrText xml:space="preserve"> PAGE </w:instrText>
    </w:r>
    <w:r>
      <w:rPr>
        <w:rStyle w:val="Nmerodepgina"/>
      </w:rPr>
      <w:fldChar w:fldCharType="separate"/>
    </w:r>
    <w:r w:rsidR="00C00305">
      <w:rPr>
        <w:rStyle w:val="Nmerodepgina"/>
        <w:noProof/>
      </w:rPr>
      <w:t>24</w:t>
    </w:r>
    <w:r>
      <w:rPr>
        <w:rStyle w:val="Nmerodepgina"/>
      </w:rPr>
      <w:fldChar w:fldCharType="end"/>
    </w:r>
  </w:p>
  <w:p w:rsidR="00B24BA9" w:rsidRDefault="00B24BA9">
    <w:pPr>
      <w:pStyle w:val="Piedepgina"/>
      <w:tabs>
        <w:tab w:val="clear" w:pos="1134"/>
        <w:tab w:val="clear" w:pos="4419"/>
        <w:tab w:val="clear" w:pos="8838"/>
      </w:tabs>
      <w:spacing w:before="60" w:after="0" w:line="240" w:lineRule="auto"/>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F3E" w:rsidRDefault="005C3F3E">
      <w:r>
        <w:rPr>
          <w:color w:val="000000"/>
        </w:rPr>
        <w:separator/>
      </w:r>
    </w:p>
  </w:footnote>
  <w:footnote w:type="continuationSeparator" w:id="0">
    <w:p w:rsidR="005C3F3E" w:rsidRDefault="005C3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BA9" w:rsidRDefault="00B24BA9">
    <w:pPr>
      <w:pStyle w:val="Encabezado"/>
      <w:tabs>
        <w:tab w:val="clear" w:pos="1134"/>
        <w:tab w:val="clear" w:pos="4419"/>
        <w:tab w:val="clear" w:pos="8838"/>
        <w:tab w:val="left" w:pos="425"/>
      </w:tabs>
      <w:spacing w:before="0" w:after="0"/>
      <w:ind w:left="-709"/>
      <w:rPr>
        <w:bCs/>
        <w:sz w:val="18"/>
        <w:lang w:val="en-US"/>
      </w:rPr>
    </w:pPr>
    <w:r>
      <w:rPr>
        <w:noProof/>
        <w:lang w:eastAsia="es-ES"/>
      </w:rPr>
      <w:drawing>
        <wp:anchor distT="0" distB="0" distL="114300" distR="114300" simplePos="0" relativeHeight="251665408" behindDoc="0" locked="0" layoutInCell="1" allowOverlap="1" wp14:anchorId="2B322C3D" wp14:editId="3ED7EE89">
          <wp:simplePos x="0" y="0"/>
          <wp:positionH relativeFrom="column">
            <wp:posOffset>4492625</wp:posOffset>
          </wp:positionH>
          <wp:positionV relativeFrom="paragraph">
            <wp:posOffset>104140</wp:posOffset>
          </wp:positionV>
          <wp:extent cx="1038225" cy="810260"/>
          <wp:effectExtent l="0" t="0" r="9525" b="8890"/>
          <wp:wrapNone/>
          <wp:docPr id="6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RT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8225" cy="81026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64384" behindDoc="1" locked="0" layoutInCell="1" allowOverlap="1" wp14:anchorId="7CE6D775" wp14:editId="3EE48D9A">
          <wp:simplePos x="0" y="0"/>
          <wp:positionH relativeFrom="column">
            <wp:posOffset>-327660</wp:posOffset>
          </wp:positionH>
          <wp:positionV relativeFrom="paragraph">
            <wp:posOffset>3810</wp:posOffset>
          </wp:positionV>
          <wp:extent cx="2388870" cy="821690"/>
          <wp:effectExtent l="0" t="0" r="0" b="0"/>
          <wp:wrapSquare wrapText="bothSides"/>
          <wp:docPr id="68" name="Imagen 68"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88870" cy="821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4BA9" w:rsidRDefault="00B24BA9">
    <w:pPr>
      <w:pStyle w:val="Encabezado"/>
      <w:tabs>
        <w:tab w:val="clear" w:pos="1134"/>
        <w:tab w:val="clear" w:pos="4419"/>
        <w:tab w:val="clear" w:pos="8838"/>
      </w:tabs>
      <w:spacing w:before="0" w:after="0"/>
      <w:ind w:left="-709"/>
    </w:pPr>
  </w:p>
  <w:p w:rsidR="00B24BA9" w:rsidRDefault="00B24BA9">
    <w:pPr>
      <w:pStyle w:val="Encabezado"/>
      <w:tabs>
        <w:tab w:val="clear" w:pos="1134"/>
        <w:tab w:val="clear" w:pos="4419"/>
        <w:tab w:val="clear" w:pos="8838"/>
      </w:tabs>
      <w:spacing w:before="0" w:after="0"/>
      <w:ind w:left="-709"/>
    </w:pPr>
  </w:p>
  <w:p w:rsidR="00B24BA9" w:rsidRDefault="00B24BA9">
    <w:pPr>
      <w:pStyle w:val="Encabezado"/>
      <w:tabs>
        <w:tab w:val="clear" w:pos="1134"/>
        <w:tab w:val="clear" w:pos="4419"/>
        <w:tab w:val="clear" w:pos="8838"/>
      </w:tabs>
      <w:spacing w:before="0" w:after="0"/>
      <w:ind w:left="-709"/>
    </w:pPr>
  </w:p>
  <w:p w:rsidR="00B24BA9" w:rsidRDefault="00B24BA9">
    <w:pPr>
      <w:pStyle w:val="Encabezado"/>
      <w:tabs>
        <w:tab w:val="clear" w:pos="1134"/>
        <w:tab w:val="clear" w:pos="4419"/>
        <w:tab w:val="clear" w:pos="8838"/>
      </w:tabs>
      <w:spacing w:before="0" w:after="0"/>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B152A"/>
    <w:multiLevelType w:val="multilevel"/>
    <w:tmpl w:val="3F60D038"/>
    <w:styleLink w:val="WW8Num1"/>
    <w:lvl w:ilvl="0">
      <w:start w:val="1"/>
      <w:numFmt w:val="decimal"/>
      <w:lvlText w:val="%1."/>
      <w:lvlJc w:val="left"/>
      <w:pPr>
        <w:ind w:left="680" w:hanging="680"/>
      </w:pPr>
    </w:lvl>
    <w:lvl w:ilvl="1">
      <w:start w:val="1"/>
      <w:numFmt w:val="decimal"/>
      <w:lvlText w:val="%1.%2."/>
      <w:lvlJc w:val="left"/>
      <w:pPr>
        <w:ind w:left="3176" w:hanging="907"/>
      </w:pPr>
    </w:lvl>
    <w:lvl w:ilvl="2">
      <w:start w:val="1"/>
      <w:numFmt w:val="decimal"/>
      <w:lvlText w:val="%1.%2.%3."/>
      <w:lvlJc w:val="left"/>
      <w:pPr>
        <w:ind w:left="3403" w:hanging="1134"/>
      </w:pPr>
    </w:lvl>
    <w:lvl w:ilvl="3">
      <w:start w:val="1"/>
      <w:numFmt w:val="decimal"/>
      <w:lvlText w:val="%1.%2.%3.%4."/>
      <w:lvlJc w:val="left"/>
      <w:pPr>
        <w:ind w:left="1645" w:hanging="1645"/>
      </w:pPr>
      <w:rPr>
        <w:rFonts w:ascii="Century Gothic" w:hAnsi="Century Gothic" w:cs="Century Gothic"/>
      </w:rPr>
    </w:lvl>
    <w:lvl w:ilvl="4">
      <w:start w:val="1"/>
      <w:numFmt w:val="decimal"/>
      <w:lvlText w:val="%1.%2.%3.%4.%5."/>
      <w:lvlJc w:val="left"/>
      <w:pPr>
        <w:ind w:left="1928" w:hanging="1928"/>
      </w:pPr>
    </w:lvl>
    <w:lvl w:ilvl="5">
      <w:start w:val="1"/>
      <w:numFmt w:val="decimal"/>
      <w:lvlText w:val="%1.%2.%3.%4.%5.%6."/>
      <w:lvlJc w:val="left"/>
      <w:pPr>
        <w:ind w:left="1588" w:hanging="1588"/>
      </w:pPr>
      <w:rPr>
        <w:rFonts w:ascii="Century Gothic" w:hAnsi="Century Gothic" w:cs="Century Gothic"/>
        <w:u w:val="none"/>
      </w:rPr>
    </w:lvl>
    <w:lvl w:ilvl="6">
      <w:start w:val="1"/>
      <w:numFmt w:val="decimal"/>
      <w:lvlText w:val="%1.%2.%3.%4.%5.%6.%7."/>
      <w:lvlJc w:val="left"/>
      <w:pPr>
        <w:ind w:left="1531" w:firstLine="0"/>
      </w:pPr>
      <w:rPr>
        <w:rFonts w:ascii="Century Gothic" w:hAnsi="Century Gothic" w:cs="Century Gothic"/>
      </w:rPr>
    </w:lvl>
    <w:lvl w:ilvl="7">
      <w:start w:val="1"/>
      <w:numFmt w:val="decimal"/>
      <w:lvlText w:val="%1.%2.%3.%4.%5.%6.%7.%8."/>
      <w:lvlJc w:val="left"/>
      <w:pPr>
        <w:ind w:left="1531" w:firstLine="0"/>
      </w:pPr>
      <w:rPr>
        <w:rFonts w:ascii="Century Gothic" w:hAnsi="Century Gothic" w:cs="Century Gothic"/>
      </w:rPr>
    </w:lvl>
    <w:lvl w:ilvl="8">
      <w:start w:val="1"/>
      <w:numFmt w:val="decimal"/>
      <w:lvlText w:val="%1.%2.%3.%4.%5.%6.%7.%8.%9"/>
      <w:lvlJc w:val="left"/>
      <w:pPr>
        <w:ind w:left="2041" w:hanging="2041"/>
      </w:pPr>
      <w:rPr>
        <w:rFonts w:ascii="Century Gothic" w:hAnsi="Century Gothic" w:cs="Century Gothic"/>
      </w:rPr>
    </w:lvl>
  </w:abstractNum>
  <w:abstractNum w:abstractNumId="1" w15:restartNumberingAfterBreak="0">
    <w:nsid w:val="0B1A05E4"/>
    <w:multiLevelType w:val="multilevel"/>
    <w:tmpl w:val="34761FDC"/>
    <w:styleLink w:val="WW8Num10"/>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70D7CCA"/>
    <w:multiLevelType w:val="multilevel"/>
    <w:tmpl w:val="4BECF17C"/>
    <w:styleLink w:val="WW8Num7"/>
    <w:lvl w:ilvl="0">
      <w:start w:val="1"/>
      <w:numFmt w:val="upperLetter"/>
      <w:pStyle w:val="Anexo4"/>
      <w:lvlText w:val="Anexo %1."/>
      <w:lvlJc w:val="left"/>
      <w:pPr>
        <w:ind w:left="680" w:hanging="680"/>
      </w:pPr>
    </w:lvl>
    <w:lvl w:ilvl="1">
      <w:start w:val="1"/>
      <w:numFmt w:val="decimal"/>
      <w:lvlText w:val="%1.%2"/>
      <w:lvlJc w:val="left"/>
      <w:pPr>
        <w:ind w:left="907" w:hanging="907"/>
      </w:pPr>
    </w:lvl>
    <w:lvl w:ilvl="2">
      <w:start w:val="1"/>
      <w:numFmt w:val="decimal"/>
      <w:lvlText w:val="%1.%2.%3"/>
      <w:lvlJc w:val="left"/>
      <w:pPr>
        <w:ind w:left="1134" w:hanging="1134"/>
      </w:pPr>
    </w:lvl>
    <w:lvl w:ilvl="3">
      <w:start w:val="1"/>
      <w:numFmt w:val="decimal"/>
      <w:lvlText w:val="%1.%2.%3.%4"/>
      <w:lvlJc w:val="left"/>
      <w:pPr>
        <w:ind w:left="1758" w:hanging="1645"/>
      </w:pPr>
    </w:lvl>
    <w:lvl w:ilvl="4">
      <w:start w:val="1"/>
      <w:numFmt w:val="decimal"/>
      <w:lvlText w:val="%1.%2.%3.%4.%5."/>
      <w:lvlJc w:val="left"/>
      <w:pPr>
        <w:ind w:left="2041" w:hanging="1928"/>
      </w:pPr>
    </w:lvl>
    <w:lvl w:ilvl="5">
      <w:start w:val="1"/>
      <w:numFmt w:val="decimal"/>
      <w:lvlText w:val="%1.%2.%3.%4.%5.%6."/>
      <w:lvlJc w:val="left"/>
      <w:pPr>
        <w:ind w:left="1758" w:hanging="1588"/>
      </w:pPr>
    </w:lvl>
    <w:lvl w:ilvl="6">
      <w:start w:val="1"/>
      <w:numFmt w:val="decimal"/>
      <w:lvlText w:val="%1.%2.%3.%4.%5.%6.%7"/>
      <w:lvlJc w:val="left"/>
      <w:pPr>
        <w:ind w:left="794" w:firstLine="0"/>
      </w:pPr>
    </w:lvl>
    <w:lvl w:ilvl="7">
      <w:start w:val="1"/>
      <w:numFmt w:val="decimal"/>
      <w:lvlText w:val="%1.%2.%3.%4.%5.%6.%7.%8"/>
      <w:lvlJc w:val="left"/>
      <w:pPr>
        <w:ind w:left="794" w:firstLine="0"/>
      </w:pPr>
    </w:lvl>
    <w:lvl w:ilvl="8">
      <w:start w:val="1"/>
      <w:numFmt w:val="decimal"/>
      <w:lvlText w:val="ANEXO %9 "/>
      <w:lvlJc w:val="left"/>
      <w:pPr>
        <w:ind w:left="2041" w:hanging="2041"/>
      </w:pPr>
      <w:rPr>
        <w:rFonts w:ascii="Impact" w:hAnsi="Impact" w:cs="Century Schoolbook"/>
      </w:rPr>
    </w:lvl>
  </w:abstractNum>
  <w:abstractNum w:abstractNumId="3" w15:restartNumberingAfterBreak="0">
    <w:nsid w:val="186A5558"/>
    <w:multiLevelType w:val="multilevel"/>
    <w:tmpl w:val="ABAC897C"/>
    <w:styleLink w:val="WWOutlineListStyle1"/>
    <w:lvl w:ilvl="0">
      <w:start w:val="1"/>
      <w:numFmt w:val="decimal"/>
      <w:pStyle w:val="Ttulo1"/>
      <w:lvlText w:val="%1."/>
      <w:lvlJc w:val="left"/>
      <w:pPr>
        <w:ind w:left="680" w:hanging="680"/>
      </w:pPr>
    </w:lvl>
    <w:lvl w:ilvl="1">
      <w:start w:val="1"/>
      <w:numFmt w:val="decimal"/>
      <w:pStyle w:val="Ttulo2"/>
      <w:lvlText w:val="%1.%2."/>
      <w:lvlJc w:val="left"/>
      <w:pPr>
        <w:ind w:left="3743" w:hanging="907"/>
      </w:pPr>
    </w:lvl>
    <w:lvl w:ilvl="2">
      <w:start w:val="1"/>
      <w:numFmt w:val="decimal"/>
      <w:pStyle w:val="Ttulo3"/>
      <w:lvlText w:val="%1.%2.%3."/>
      <w:lvlJc w:val="left"/>
      <w:pPr>
        <w:ind w:left="3403" w:hanging="1134"/>
      </w:pPr>
    </w:lvl>
    <w:lvl w:ilvl="3">
      <w:start w:val="1"/>
      <w:numFmt w:val="decimal"/>
      <w:pStyle w:val="Ttulo4"/>
      <w:lvlText w:val="%1.%2.%3.%4."/>
      <w:lvlJc w:val="left"/>
      <w:pPr>
        <w:ind w:left="1645" w:hanging="1645"/>
      </w:pPr>
      <w:rPr>
        <w:rFonts w:ascii="Century Gothic" w:hAnsi="Century Gothic" w:cs="Century Gothic"/>
      </w:rPr>
    </w:lvl>
    <w:lvl w:ilvl="4">
      <w:start w:val="1"/>
      <w:numFmt w:val="decimal"/>
      <w:pStyle w:val="Ttulo5"/>
      <w:lvlText w:val="%1.%2.%3.%4.%5."/>
      <w:lvlJc w:val="left"/>
      <w:pPr>
        <w:ind w:left="1928" w:hanging="1928"/>
      </w:pPr>
    </w:lvl>
    <w:lvl w:ilvl="5">
      <w:start w:val="1"/>
      <w:numFmt w:val="decimal"/>
      <w:pStyle w:val="Ttulo6"/>
      <w:lvlText w:val="%1.%2.%3.%4.%5.%6."/>
      <w:lvlJc w:val="left"/>
      <w:pPr>
        <w:ind w:left="1588" w:hanging="1588"/>
      </w:pPr>
      <w:rPr>
        <w:rFonts w:ascii="Century Gothic" w:hAnsi="Century Gothic" w:cs="Century Gothic"/>
        <w:u w:val="none"/>
      </w:rPr>
    </w:lvl>
    <w:lvl w:ilvl="6">
      <w:start w:val="1"/>
      <w:numFmt w:val="decimal"/>
      <w:pStyle w:val="Ttulo7"/>
      <w:lvlText w:val="%1.%2.%3.%4.%5.%6.%7."/>
      <w:lvlJc w:val="left"/>
      <w:pPr>
        <w:ind w:left="1531" w:firstLine="0"/>
      </w:pPr>
      <w:rPr>
        <w:rFonts w:ascii="Century Gothic" w:hAnsi="Century Gothic" w:cs="Century Gothic"/>
      </w:rPr>
    </w:lvl>
    <w:lvl w:ilvl="7">
      <w:start w:val="1"/>
      <w:numFmt w:val="decimal"/>
      <w:pStyle w:val="Ttulo8"/>
      <w:lvlText w:val="%1.%2.%3.%4.%5.%6.%7.%8."/>
      <w:lvlJc w:val="left"/>
      <w:pPr>
        <w:ind w:left="1531" w:firstLine="0"/>
      </w:pPr>
      <w:rPr>
        <w:rFonts w:ascii="Century Gothic" w:hAnsi="Century Gothic" w:cs="Century Gothic"/>
      </w:rPr>
    </w:lvl>
    <w:lvl w:ilvl="8">
      <w:start w:val="1"/>
      <w:numFmt w:val="decimal"/>
      <w:pStyle w:val="Ttulo9"/>
      <w:lvlText w:val="%1.%2.%3.%4.%5.%6.%7.%8.%9"/>
      <w:lvlJc w:val="left"/>
      <w:pPr>
        <w:ind w:left="2041" w:hanging="2041"/>
      </w:pPr>
      <w:rPr>
        <w:rFonts w:ascii="Century Gothic" w:hAnsi="Century Gothic" w:cs="Century Gothic"/>
      </w:rPr>
    </w:lvl>
  </w:abstractNum>
  <w:abstractNum w:abstractNumId="4" w15:restartNumberingAfterBreak="0">
    <w:nsid w:val="1CB20003"/>
    <w:multiLevelType w:val="multilevel"/>
    <w:tmpl w:val="5A0C0440"/>
    <w:styleLink w:val="WW8Num4"/>
    <w:lvl w:ilvl="0">
      <w:start w:val="1"/>
      <w:numFmt w:val="decimal"/>
      <w:pStyle w:val="Estilo1"/>
      <w:lvlText w:val="%1."/>
      <w:lvlJc w:val="left"/>
      <w:pPr>
        <w:ind w:left="794" w:firstLine="0"/>
      </w:pPr>
    </w:lvl>
    <w:lvl w:ilvl="1">
      <w:start w:val="1"/>
      <w:numFmt w:val="decimal"/>
      <w:lvlText w:val="%1.%2"/>
      <w:lvlJc w:val="left"/>
      <w:pPr>
        <w:ind w:left="794" w:firstLine="0"/>
      </w:pPr>
    </w:lvl>
    <w:lvl w:ilvl="2">
      <w:start w:val="1"/>
      <w:numFmt w:val="decimal"/>
      <w:lvlText w:val="%1.%2.%3"/>
      <w:lvlJc w:val="left"/>
      <w:pPr>
        <w:ind w:left="794" w:firstLine="0"/>
      </w:pPr>
    </w:lvl>
    <w:lvl w:ilvl="3">
      <w:start w:val="1"/>
      <w:numFmt w:val="decimal"/>
      <w:lvlText w:val="%1.%2.%3.%4"/>
      <w:lvlJc w:val="left"/>
      <w:pPr>
        <w:ind w:left="907" w:firstLine="0"/>
      </w:pPr>
    </w:lvl>
    <w:lvl w:ilvl="4">
      <w:start w:val="1"/>
      <w:numFmt w:val="decimal"/>
      <w:lvlText w:val="%1.%2.%3.%4.%5"/>
      <w:lvlJc w:val="left"/>
      <w:pPr>
        <w:ind w:left="1531" w:firstLine="0"/>
      </w:pPr>
    </w:lvl>
    <w:lvl w:ilvl="5">
      <w:start w:val="1"/>
      <w:numFmt w:val="decimal"/>
      <w:lvlText w:val="%1.%2.%3.%4.%5.%6"/>
      <w:lvlJc w:val="left"/>
      <w:pPr>
        <w:ind w:left="1247" w:firstLine="0"/>
      </w:pPr>
    </w:lvl>
    <w:lvl w:ilvl="6">
      <w:start w:val="1"/>
      <w:numFmt w:val="decimal"/>
      <w:lvlText w:val="%1.%2.%3.%4.%5.%6.%7"/>
      <w:lvlJc w:val="left"/>
    </w:lvl>
    <w:lvl w:ilvl="7">
      <w:start w:val="1"/>
      <w:numFmt w:val="decimal"/>
      <w:lvlText w:val="%1.%2.%3.%4.%5.%6.%7.%8"/>
      <w:lvlJc w:val="left"/>
    </w:lvl>
    <w:lvl w:ilvl="8">
      <w:start w:val="1"/>
      <w:numFmt w:val="decimal"/>
      <w:lvlText w:val="ANEXO %9 : "/>
      <w:lvlJc w:val="left"/>
      <w:pPr>
        <w:ind w:left="2438" w:hanging="2438"/>
      </w:pPr>
      <w:rPr>
        <w:rFonts w:ascii="Impact" w:hAnsi="Impact" w:cs="Impact"/>
      </w:rPr>
    </w:lvl>
  </w:abstractNum>
  <w:abstractNum w:abstractNumId="5" w15:restartNumberingAfterBreak="0">
    <w:nsid w:val="2933418F"/>
    <w:multiLevelType w:val="multilevel"/>
    <w:tmpl w:val="AEC66356"/>
    <w:styleLink w:val="WW8Num3"/>
    <w:lvl w:ilvl="0">
      <w:start w:val="1"/>
      <w:numFmt w:val="decimal"/>
      <w:pStyle w:val="Numeracin"/>
      <w:lvlText w:val="%1."/>
      <w:lvlJc w:val="left"/>
      <w:pPr>
        <w:ind w:left="360" w:hanging="360"/>
      </w:pPr>
    </w:lvl>
    <w:lvl w:ilvl="1">
      <w:start w:val="1"/>
      <w:numFmt w:val="decimal"/>
      <w:lvlText w:val="%1.%2."/>
      <w:lvlJc w:val="left"/>
      <w:pPr>
        <w:ind w:left="1134" w:hanging="794"/>
      </w:pPr>
    </w:lvl>
    <w:lvl w:ilvl="2">
      <w:start w:val="1"/>
      <w:numFmt w:val="decimal"/>
      <w:lvlText w:val="%1.%2.%3."/>
      <w:lvlJc w:val="left"/>
      <w:pPr>
        <w:ind w:left="1531" w:hanging="737"/>
      </w:pPr>
    </w:lvl>
    <w:lvl w:ilvl="3">
      <w:start w:val="1"/>
      <w:numFmt w:val="decimal"/>
      <w:lvlText w:val="%1.%2.%3.%4."/>
      <w:lvlJc w:val="left"/>
      <w:pPr>
        <w:ind w:left="2041" w:hanging="96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6087180"/>
    <w:multiLevelType w:val="multilevel"/>
    <w:tmpl w:val="25CAFC62"/>
    <w:styleLink w:val="WW8Num5"/>
    <w:lvl w:ilvl="0">
      <w:numFmt w:val="bullet"/>
      <w:lvlText w:val=""/>
      <w:lvlJc w:val="left"/>
      <w:pPr>
        <w:ind w:left="1637" w:hanging="360"/>
      </w:pPr>
      <w:rPr>
        <w:rFonts w:ascii="Wingdings" w:hAnsi="Wingdings" w:cs="Wingdings"/>
        <w:color w:val="000000"/>
        <w:sz w:val="16"/>
        <w:szCs w:val="16"/>
      </w:rPr>
    </w:lvl>
    <w:lvl w:ilvl="1">
      <w:numFmt w:val="bullet"/>
      <w:lvlText w:val=""/>
      <w:lvlJc w:val="left"/>
      <w:pPr>
        <w:ind w:left="1440" w:hanging="360"/>
      </w:pPr>
      <w:rPr>
        <w:rFonts w:ascii="Wingdings" w:hAnsi="Wingdings" w:cs="Wingdings"/>
        <w:color w:val="000000"/>
        <w:sz w:val="16"/>
        <w:szCs w:val="16"/>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569C578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98914DA"/>
    <w:multiLevelType w:val="multilevel"/>
    <w:tmpl w:val="55BED6EA"/>
    <w:styleLink w:val="WW8Num2"/>
    <w:lvl w:ilvl="0">
      <w:numFmt w:val="bullet"/>
      <w:lvlText w:val="●"/>
      <w:lvlJc w:val="left"/>
      <w:pPr>
        <w:ind w:left="420" w:hanging="360"/>
      </w:pPr>
      <w:rPr>
        <w:rFonts w:ascii="Liberation Serif" w:hAnsi="Liberation Serif" w:cs="Liberation Serif"/>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F806D73"/>
    <w:multiLevelType w:val="multilevel"/>
    <w:tmpl w:val="465C9B28"/>
    <w:styleLink w:val="WWOutlineListStyle"/>
    <w:lvl w:ilvl="0">
      <w:start w:val="1"/>
      <w:numFmt w:val="decimal"/>
      <w:lvlText w:val="%1."/>
      <w:lvlJc w:val="left"/>
      <w:pPr>
        <w:ind w:left="680" w:hanging="680"/>
      </w:pPr>
    </w:lvl>
    <w:lvl w:ilvl="1">
      <w:start w:val="1"/>
      <w:numFmt w:val="decimal"/>
      <w:lvlText w:val="%1.%2."/>
      <w:lvlJc w:val="left"/>
      <w:pPr>
        <w:ind w:left="3743" w:hanging="907"/>
      </w:pPr>
    </w:lvl>
    <w:lvl w:ilvl="2">
      <w:start w:val="1"/>
      <w:numFmt w:val="decimal"/>
      <w:lvlText w:val="%1.%2.%3."/>
      <w:lvlJc w:val="left"/>
      <w:pPr>
        <w:ind w:left="3403" w:hanging="1134"/>
      </w:pPr>
    </w:lvl>
    <w:lvl w:ilvl="3">
      <w:start w:val="1"/>
      <w:numFmt w:val="decimal"/>
      <w:lvlText w:val="%1.%2.%3.%4."/>
      <w:lvlJc w:val="left"/>
      <w:pPr>
        <w:ind w:left="1645" w:hanging="1645"/>
      </w:pPr>
      <w:rPr>
        <w:rFonts w:ascii="Century Gothic" w:hAnsi="Century Gothic" w:cs="Century Gothic"/>
      </w:rPr>
    </w:lvl>
    <w:lvl w:ilvl="4">
      <w:start w:val="1"/>
      <w:numFmt w:val="decimal"/>
      <w:lvlText w:val="%1.%2.%3.%4.%5."/>
      <w:lvlJc w:val="left"/>
      <w:pPr>
        <w:ind w:left="1928" w:hanging="1928"/>
      </w:pPr>
    </w:lvl>
    <w:lvl w:ilvl="5">
      <w:start w:val="1"/>
      <w:numFmt w:val="decimal"/>
      <w:lvlText w:val="%1.%2.%3.%4.%5.%6."/>
      <w:lvlJc w:val="left"/>
      <w:pPr>
        <w:ind w:left="1588" w:hanging="1588"/>
      </w:pPr>
      <w:rPr>
        <w:rFonts w:ascii="Century Gothic" w:hAnsi="Century Gothic" w:cs="Century Gothic"/>
        <w:u w:val="none"/>
      </w:rPr>
    </w:lvl>
    <w:lvl w:ilvl="6">
      <w:start w:val="1"/>
      <w:numFmt w:val="decimal"/>
      <w:lvlText w:val="%1.%2.%3.%4.%5.%6.%7."/>
      <w:lvlJc w:val="left"/>
      <w:pPr>
        <w:ind w:left="1531" w:firstLine="0"/>
      </w:pPr>
      <w:rPr>
        <w:rFonts w:ascii="Century Gothic" w:hAnsi="Century Gothic" w:cs="Century Gothic"/>
      </w:rPr>
    </w:lvl>
    <w:lvl w:ilvl="7">
      <w:start w:val="1"/>
      <w:numFmt w:val="decimal"/>
      <w:lvlText w:val="%1.%2.%3.%4.%5.%6.%7.%8."/>
      <w:lvlJc w:val="left"/>
      <w:pPr>
        <w:ind w:left="1531" w:firstLine="0"/>
      </w:pPr>
      <w:rPr>
        <w:rFonts w:ascii="Century Gothic" w:hAnsi="Century Gothic" w:cs="Century Gothic"/>
      </w:rPr>
    </w:lvl>
    <w:lvl w:ilvl="8">
      <w:start w:val="1"/>
      <w:numFmt w:val="decimal"/>
      <w:lvlText w:val="%1.%2.%3.%4.%5.%6.%7.%8.%9"/>
      <w:lvlJc w:val="left"/>
      <w:pPr>
        <w:ind w:left="2041" w:hanging="2041"/>
      </w:pPr>
      <w:rPr>
        <w:rFonts w:ascii="Century Gothic" w:hAnsi="Century Gothic" w:cs="Century Gothic"/>
      </w:rPr>
    </w:lvl>
  </w:abstractNum>
  <w:abstractNum w:abstractNumId="10" w15:restartNumberingAfterBreak="0">
    <w:nsid w:val="6CEB4C66"/>
    <w:multiLevelType w:val="multilevel"/>
    <w:tmpl w:val="4762F378"/>
    <w:styleLink w:val="WW8Num8"/>
    <w:lvl w:ilvl="0">
      <w:numFmt w:val="bullet"/>
      <w:pStyle w:val="Vietas"/>
      <w:lvlText w:val=""/>
      <w:lvlJc w:val="left"/>
      <w:pPr>
        <w:ind w:left="502" w:hanging="360"/>
      </w:pPr>
      <w:rPr>
        <w:rFonts w:ascii="Wingdings 2" w:hAnsi="Wingdings 2" w:cs="Wingdings 2"/>
        <w:color w:val="000000"/>
      </w:rPr>
    </w:lvl>
    <w:lvl w:ilvl="1">
      <w:numFmt w:val="bullet"/>
      <w:lvlText w:val=""/>
      <w:lvlJc w:val="left"/>
      <w:pPr>
        <w:ind w:left="720" w:hanging="360"/>
      </w:pPr>
      <w:rPr>
        <w:rFonts w:ascii="Wingdings 2" w:hAnsi="Wingdings 2" w:cs="Wingdings 2"/>
        <w:color w:val="000000"/>
      </w:rPr>
    </w:lvl>
    <w:lvl w:ilvl="2">
      <w:numFmt w:val="bullet"/>
      <w:lvlText w:val=""/>
      <w:lvlJc w:val="left"/>
      <w:pPr>
        <w:ind w:left="1080" w:hanging="360"/>
      </w:pPr>
      <w:rPr>
        <w:rFonts w:ascii="Wingdings 2" w:hAnsi="Wingdings 2" w:cs="Wingdings 2"/>
        <w:color w:val="000000"/>
      </w:rPr>
    </w:lvl>
    <w:lvl w:ilvl="3">
      <w:numFmt w:val="bullet"/>
      <w:lvlText w:val=""/>
      <w:lvlJc w:val="left"/>
      <w:pPr>
        <w:ind w:left="1440" w:hanging="360"/>
      </w:pPr>
      <w:rPr>
        <w:rFonts w:ascii="Symbol" w:hAnsi="Symbol" w:cs="Symbol"/>
      </w:rPr>
    </w:lvl>
    <w:lvl w:ilvl="4">
      <w:numFmt w:val="bullet"/>
      <w:lvlText w:val=""/>
      <w:lvlJc w:val="left"/>
      <w:pPr>
        <w:ind w:left="1800" w:hanging="360"/>
      </w:pPr>
      <w:rPr>
        <w:rFonts w:ascii="Wingdings 2" w:hAnsi="Wingdings 2" w:cs="Wingdings 2"/>
      </w:rPr>
    </w:lvl>
    <w:lvl w:ilvl="5">
      <w:numFmt w:val="bullet"/>
      <w:lvlText w:val=""/>
      <w:lvlJc w:val="left"/>
      <w:pPr>
        <w:ind w:left="2160" w:hanging="360"/>
      </w:pPr>
      <w:rPr>
        <w:rFonts w:ascii="Wingdings" w:hAnsi="Wingdings" w:cs="Wingdings"/>
      </w:rPr>
    </w:lvl>
    <w:lvl w:ilvl="6">
      <w:numFmt w:val="bullet"/>
      <w:lvlText w:val=""/>
      <w:lvlJc w:val="left"/>
      <w:pPr>
        <w:ind w:left="2520" w:hanging="360"/>
      </w:pPr>
      <w:rPr>
        <w:rFonts w:ascii="Wingdings" w:hAnsi="Wingdings" w:cs="Wingdings"/>
      </w:rPr>
    </w:lvl>
    <w:lvl w:ilvl="7">
      <w:numFmt w:val="bullet"/>
      <w:lvlText w:val=""/>
      <w:lvlJc w:val="left"/>
      <w:pPr>
        <w:ind w:left="2880" w:hanging="360"/>
      </w:pPr>
      <w:rPr>
        <w:rFonts w:ascii="Symbol" w:hAnsi="Symbol" w:cs="Symbol"/>
      </w:rPr>
    </w:lvl>
    <w:lvl w:ilvl="8">
      <w:numFmt w:val="bullet"/>
      <w:lvlText w:val=""/>
      <w:lvlJc w:val="left"/>
      <w:pPr>
        <w:ind w:left="3240" w:hanging="360"/>
      </w:pPr>
      <w:rPr>
        <w:rFonts w:ascii="Symbol" w:hAnsi="Symbol" w:cs="Symbol"/>
      </w:rPr>
    </w:lvl>
  </w:abstractNum>
  <w:abstractNum w:abstractNumId="11" w15:restartNumberingAfterBreak="0">
    <w:nsid w:val="6DF650B2"/>
    <w:multiLevelType w:val="multilevel"/>
    <w:tmpl w:val="E1448AE6"/>
    <w:styleLink w:val="WW8Num9"/>
    <w:lvl w:ilvl="0">
      <w:numFmt w:val="bullet"/>
      <w:lvlText w:val="●"/>
      <w:lvlJc w:val="left"/>
      <w:pPr>
        <w:ind w:left="360" w:hanging="360"/>
      </w:pPr>
      <w:rPr>
        <w:rFonts w:ascii="Liberation Serif" w:hAnsi="Liberation Serif" w:cs="Liberation Serif"/>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6F3F02E6"/>
    <w:multiLevelType w:val="hybridMultilevel"/>
    <w:tmpl w:val="A69E68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5726A78"/>
    <w:multiLevelType w:val="multilevel"/>
    <w:tmpl w:val="80A48D10"/>
    <w:styleLink w:val="WW8Num6"/>
    <w:lvl w:ilvl="0">
      <w:numFmt w:val="bullet"/>
      <w:lvlText w:val=""/>
      <w:lvlJc w:val="left"/>
      <w:pPr>
        <w:ind w:left="1473"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7986653"/>
    <w:multiLevelType w:val="multilevel"/>
    <w:tmpl w:val="9F9A8732"/>
    <w:styleLink w:val="Outline"/>
    <w:lvl w:ilvl="0">
      <w:start w:val="1"/>
      <w:numFmt w:val="decimal"/>
      <w:lvlText w:val="%1."/>
      <w:lvlJc w:val="left"/>
      <w:pPr>
        <w:ind w:left="680" w:hanging="680"/>
      </w:pPr>
    </w:lvl>
    <w:lvl w:ilvl="1">
      <w:start w:val="1"/>
      <w:numFmt w:val="decimal"/>
      <w:lvlText w:val="%1.%2."/>
      <w:lvlJc w:val="left"/>
      <w:pPr>
        <w:ind w:left="3176" w:hanging="907"/>
      </w:pPr>
    </w:lvl>
    <w:lvl w:ilvl="2">
      <w:start w:val="1"/>
      <w:numFmt w:val="decimal"/>
      <w:lvlText w:val="%1.%2.%3."/>
      <w:lvlJc w:val="left"/>
      <w:pPr>
        <w:ind w:left="3403" w:hanging="1134"/>
      </w:pPr>
    </w:lvl>
    <w:lvl w:ilvl="3">
      <w:start w:val="1"/>
      <w:numFmt w:val="decimal"/>
      <w:lvlText w:val="%1.%2.%3.%4."/>
      <w:lvlJc w:val="left"/>
      <w:pPr>
        <w:ind w:left="1645" w:hanging="1645"/>
      </w:pPr>
      <w:rPr>
        <w:rFonts w:ascii="Century Gothic" w:hAnsi="Century Gothic" w:cs="Century Gothic"/>
      </w:rPr>
    </w:lvl>
    <w:lvl w:ilvl="4">
      <w:start w:val="1"/>
      <w:numFmt w:val="decimal"/>
      <w:lvlText w:val="%1.%2.%3.%4.%5."/>
      <w:lvlJc w:val="left"/>
      <w:pPr>
        <w:ind w:left="1928" w:hanging="1928"/>
      </w:pPr>
    </w:lvl>
    <w:lvl w:ilvl="5">
      <w:start w:val="1"/>
      <w:numFmt w:val="decimal"/>
      <w:lvlText w:val="%1.%2.%3.%4.%5.%6."/>
      <w:lvlJc w:val="left"/>
      <w:pPr>
        <w:ind w:left="1588" w:hanging="1588"/>
      </w:pPr>
      <w:rPr>
        <w:rFonts w:ascii="Century Gothic" w:hAnsi="Century Gothic" w:cs="Century Gothic"/>
        <w:u w:val="none"/>
      </w:rPr>
    </w:lvl>
    <w:lvl w:ilvl="6">
      <w:start w:val="1"/>
      <w:numFmt w:val="decimal"/>
      <w:lvlText w:val="%1.%2.%3.%4.%5.%6.%7."/>
      <w:lvlJc w:val="left"/>
      <w:pPr>
        <w:ind w:left="1531" w:firstLine="0"/>
      </w:pPr>
      <w:rPr>
        <w:rFonts w:ascii="Century Gothic" w:hAnsi="Century Gothic" w:cs="Century Gothic"/>
      </w:rPr>
    </w:lvl>
    <w:lvl w:ilvl="7">
      <w:start w:val="1"/>
      <w:numFmt w:val="decimal"/>
      <w:lvlText w:val="%1.%2.%3.%4.%5.%6.%7.%8."/>
      <w:lvlJc w:val="left"/>
      <w:pPr>
        <w:ind w:left="1531" w:firstLine="0"/>
      </w:pPr>
      <w:rPr>
        <w:rFonts w:ascii="Century Gothic" w:hAnsi="Century Gothic" w:cs="Century Gothic"/>
      </w:rPr>
    </w:lvl>
    <w:lvl w:ilvl="8">
      <w:start w:val="1"/>
      <w:numFmt w:val="decimal"/>
      <w:lvlText w:val="%1.%2.%3.%4.%5.%6.%7.%8.%9"/>
      <w:lvlJc w:val="left"/>
      <w:pPr>
        <w:ind w:left="2041" w:hanging="2041"/>
      </w:pPr>
      <w:rPr>
        <w:rFonts w:ascii="Century Gothic" w:hAnsi="Century Gothic" w:cs="Century Gothic"/>
      </w:rPr>
    </w:lvl>
  </w:abstractNum>
  <w:abstractNum w:abstractNumId="15" w15:restartNumberingAfterBreak="0">
    <w:nsid w:val="7B703F57"/>
    <w:multiLevelType w:val="hybridMultilevel"/>
    <w:tmpl w:val="6EBE09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lvlOverride w:ilvl="1">
      <w:lvl w:ilvl="1">
        <w:start w:val="1"/>
        <w:numFmt w:val="decimal"/>
        <w:pStyle w:val="Ttulo2"/>
        <w:lvlText w:val="%1.%2."/>
        <w:lvlJc w:val="left"/>
        <w:pPr>
          <w:ind w:left="3743" w:hanging="907"/>
        </w:pPr>
      </w:lvl>
    </w:lvlOverride>
    <w:lvlOverride w:ilvl="2">
      <w:lvl w:ilvl="2">
        <w:start w:val="1"/>
        <w:numFmt w:val="decimal"/>
        <w:pStyle w:val="Ttulo3"/>
        <w:lvlText w:val="%1.%2.%3."/>
        <w:lvlJc w:val="left"/>
        <w:pPr>
          <w:ind w:left="3403" w:hanging="1134"/>
        </w:pPr>
      </w:lvl>
    </w:lvlOverride>
    <w:lvlOverride w:ilvl="3">
      <w:lvl w:ilvl="3">
        <w:start w:val="1"/>
        <w:numFmt w:val="decimal"/>
        <w:pStyle w:val="Ttulo4"/>
        <w:lvlText w:val="%1.%2.%3.%4."/>
        <w:lvlJc w:val="left"/>
        <w:pPr>
          <w:ind w:left="1645" w:hanging="1645"/>
        </w:pPr>
        <w:rPr>
          <w:rFonts w:ascii="Century Gothic" w:hAnsi="Century Gothic" w:cs="Century Gothic"/>
        </w:rPr>
      </w:lvl>
    </w:lvlOverride>
  </w:num>
  <w:num w:numId="2">
    <w:abstractNumId w:val="9"/>
  </w:num>
  <w:num w:numId="3">
    <w:abstractNumId w:val="14"/>
  </w:num>
  <w:num w:numId="4">
    <w:abstractNumId w:val="0"/>
  </w:num>
  <w:num w:numId="5">
    <w:abstractNumId w:val="8"/>
  </w:num>
  <w:num w:numId="6">
    <w:abstractNumId w:val="5"/>
  </w:num>
  <w:num w:numId="7">
    <w:abstractNumId w:val="4"/>
  </w:num>
  <w:num w:numId="8">
    <w:abstractNumId w:val="6"/>
  </w:num>
  <w:num w:numId="9">
    <w:abstractNumId w:val="13"/>
  </w:num>
  <w:num w:numId="10">
    <w:abstractNumId w:val="2"/>
  </w:num>
  <w:num w:numId="11">
    <w:abstractNumId w:val="10"/>
  </w:num>
  <w:num w:numId="12">
    <w:abstractNumId w:val="11"/>
  </w:num>
  <w:num w:numId="13">
    <w:abstractNumId w:val="1"/>
  </w:num>
  <w:num w:numId="14">
    <w:abstractNumId w:val="5"/>
    <w:lvlOverride w:ilvl="0">
      <w:startOverride w:val="1"/>
    </w:lvlOverride>
  </w:num>
  <w:num w:numId="15">
    <w:abstractNumId w:val="6"/>
  </w:num>
  <w:num w:numId="16">
    <w:abstractNumId w:val="13"/>
  </w:num>
  <w:num w:numId="17">
    <w:abstractNumId w:val="1"/>
  </w:num>
  <w:num w:numId="18">
    <w:abstractNumId w:val="7"/>
  </w:num>
  <w:num w:numId="19">
    <w:abstractNumId w:val="3"/>
  </w:num>
  <w:num w:numId="20">
    <w:abstractNumId w:val="12"/>
  </w:num>
  <w:num w:numId="2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ON FARIÑAS, MARIA AMOR">
    <w15:presenceInfo w15:providerId="AD" w15:userId="S-1-5-21-1432065709-2239911157-250631719-4355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pt-BR" w:vendorID="64" w:dllVersion="0" w:nlCheck="1" w:checkStyle="0"/>
  <w:activeWritingStyle w:appName="MSWord" w:lang="es-ES" w:vendorID="64" w:dllVersion="0" w:nlCheck="1" w:checkStyle="0"/>
  <w:activeWritingStyle w:appName="MSWord" w:lang="es-ES" w:vendorID="64" w:dllVersion="131078" w:nlCheck="1" w:checkStyle="0"/>
  <w:proofState w:spelling="clean" w:grammar="clean"/>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6D2"/>
    <w:rsid w:val="000236EA"/>
    <w:rsid w:val="000330C3"/>
    <w:rsid w:val="00077E81"/>
    <w:rsid w:val="000B5B60"/>
    <w:rsid w:val="000E4463"/>
    <w:rsid w:val="000F7712"/>
    <w:rsid w:val="001045B4"/>
    <w:rsid w:val="00180F24"/>
    <w:rsid w:val="00193ADD"/>
    <w:rsid w:val="001E1606"/>
    <w:rsid w:val="00207674"/>
    <w:rsid w:val="00207FF1"/>
    <w:rsid w:val="002642DA"/>
    <w:rsid w:val="00274CAF"/>
    <w:rsid w:val="002B00A3"/>
    <w:rsid w:val="0032118E"/>
    <w:rsid w:val="00322DC9"/>
    <w:rsid w:val="003F11EC"/>
    <w:rsid w:val="00452224"/>
    <w:rsid w:val="00454E06"/>
    <w:rsid w:val="00455EA3"/>
    <w:rsid w:val="004711B8"/>
    <w:rsid w:val="00474697"/>
    <w:rsid w:val="004B2B28"/>
    <w:rsid w:val="004B6A3D"/>
    <w:rsid w:val="004B77C9"/>
    <w:rsid w:val="004D538B"/>
    <w:rsid w:val="004E31E9"/>
    <w:rsid w:val="004E5C0C"/>
    <w:rsid w:val="00554CB5"/>
    <w:rsid w:val="00567569"/>
    <w:rsid w:val="005C3F3E"/>
    <w:rsid w:val="005E73DB"/>
    <w:rsid w:val="00611C4C"/>
    <w:rsid w:val="00622657"/>
    <w:rsid w:val="00691FC6"/>
    <w:rsid w:val="006C001B"/>
    <w:rsid w:val="006E6ABA"/>
    <w:rsid w:val="00717ACC"/>
    <w:rsid w:val="00747CD8"/>
    <w:rsid w:val="007542C7"/>
    <w:rsid w:val="00774500"/>
    <w:rsid w:val="00793206"/>
    <w:rsid w:val="007B224A"/>
    <w:rsid w:val="007D2124"/>
    <w:rsid w:val="007D6ADB"/>
    <w:rsid w:val="007F0750"/>
    <w:rsid w:val="007F3FE6"/>
    <w:rsid w:val="008106E4"/>
    <w:rsid w:val="00816B28"/>
    <w:rsid w:val="008207B2"/>
    <w:rsid w:val="00836AF7"/>
    <w:rsid w:val="00850D08"/>
    <w:rsid w:val="00857816"/>
    <w:rsid w:val="00861A54"/>
    <w:rsid w:val="0086570C"/>
    <w:rsid w:val="00874D57"/>
    <w:rsid w:val="00876D51"/>
    <w:rsid w:val="008E38BB"/>
    <w:rsid w:val="009248EE"/>
    <w:rsid w:val="00925959"/>
    <w:rsid w:val="009A5AFE"/>
    <w:rsid w:val="009C1502"/>
    <w:rsid w:val="00A00BD3"/>
    <w:rsid w:val="00A30218"/>
    <w:rsid w:val="00A37098"/>
    <w:rsid w:val="00A57426"/>
    <w:rsid w:val="00A706D2"/>
    <w:rsid w:val="00A92B23"/>
    <w:rsid w:val="00AA0C96"/>
    <w:rsid w:val="00AA4C9B"/>
    <w:rsid w:val="00B05B64"/>
    <w:rsid w:val="00B24BA9"/>
    <w:rsid w:val="00B421FE"/>
    <w:rsid w:val="00B71B43"/>
    <w:rsid w:val="00BA6840"/>
    <w:rsid w:val="00BB00CC"/>
    <w:rsid w:val="00BF5317"/>
    <w:rsid w:val="00C00305"/>
    <w:rsid w:val="00C24C3F"/>
    <w:rsid w:val="00C51863"/>
    <w:rsid w:val="00C828B4"/>
    <w:rsid w:val="00CA7AEE"/>
    <w:rsid w:val="00CB65CB"/>
    <w:rsid w:val="00CD16ED"/>
    <w:rsid w:val="00CD1CD3"/>
    <w:rsid w:val="00D067D7"/>
    <w:rsid w:val="00D63FC1"/>
    <w:rsid w:val="00D73F94"/>
    <w:rsid w:val="00D75406"/>
    <w:rsid w:val="00D81650"/>
    <w:rsid w:val="00DB32B9"/>
    <w:rsid w:val="00DC07D9"/>
    <w:rsid w:val="00DC21B1"/>
    <w:rsid w:val="00DF5A8A"/>
    <w:rsid w:val="00E56AFD"/>
    <w:rsid w:val="00E5741F"/>
    <w:rsid w:val="00E60EA3"/>
    <w:rsid w:val="00E8086E"/>
    <w:rsid w:val="00EA4F88"/>
    <w:rsid w:val="00EF2906"/>
    <w:rsid w:val="00F15ADD"/>
    <w:rsid w:val="00F75DCD"/>
    <w:rsid w:val="00FB0551"/>
    <w:rsid w:val="00FC4429"/>
    <w:rsid w:val="00FD0F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7DD5F40"/>
  <w15:docId w15:val="{E3DEE845-5633-4D4C-A872-FD95387C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kern w:val="3"/>
        <w:sz w:val="24"/>
        <w:szCs w:val="24"/>
        <w:lang w:val="es-ES"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tulo1">
    <w:name w:val="heading 1"/>
    <w:basedOn w:val="Standard"/>
    <w:next w:val="Standard"/>
    <w:pPr>
      <w:keepNext/>
      <w:keepLines/>
      <w:numPr>
        <w:numId w:val="1"/>
      </w:numPr>
      <w:tabs>
        <w:tab w:val="clear" w:pos="1134"/>
      </w:tabs>
      <w:spacing w:before="240"/>
      <w:outlineLvl w:val="0"/>
    </w:pPr>
    <w:rPr>
      <w:b/>
      <w:sz w:val="24"/>
    </w:rPr>
  </w:style>
  <w:style w:type="paragraph" w:styleId="Ttulo2">
    <w:name w:val="heading 2"/>
    <w:basedOn w:val="Ttulo1"/>
    <w:next w:val="Standard"/>
    <w:pPr>
      <w:numPr>
        <w:ilvl w:val="1"/>
      </w:numPr>
      <w:tabs>
        <w:tab w:val="left" w:pos="-3176"/>
      </w:tabs>
      <w:spacing w:before="360" w:after="180"/>
      <w:outlineLvl w:val="1"/>
    </w:pPr>
    <w:rPr>
      <w:b w:val="0"/>
      <w:bCs/>
      <w:sz w:val="22"/>
    </w:rPr>
  </w:style>
  <w:style w:type="paragraph" w:styleId="Ttulo3">
    <w:name w:val="heading 3"/>
    <w:basedOn w:val="Ttulo2"/>
    <w:next w:val="Standard"/>
    <w:pPr>
      <w:numPr>
        <w:ilvl w:val="2"/>
      </w:numPr>
      <w:tabs>
        <w:tab w:val="clear" w:pos="-3176"/>
        <w:tab w:val="left" w:pos="-3630"/>
        <w:tab w:val="left" w:pos="-3540"/>
      </w:tabs>
      <w:outlineLvl w:val="2"/>
    </w:pPr>
    <w:rPr>
      <w:i/>
    </w:rPr>
  </w:style>
  <w:style w:type="paragraph" w:styleId="Ttulo4">
    <w:name w:val="heading 4"/>
    <w:basedOn w:val="Standard"/>
    <w:next w:val="Standard"/>
    <w:pPr>
      <w:keepNext/>
      <w:keepLines/>
      <w:numPr>
        <w:ilvl w:val="3"/>
        <w:numId w:val="1"/>
      </w:numPr>
      <w:tabs>
        <w:tab w:val="clear" w:pos="1134"/>
        <w:tab w:val="left" w:pos="2458"/>
      </w:tabs>
      <w:spacing w:before="360" w:after="60"/>
      <w:outlineLvl w:val="3"/>
    </w:pPr>
  </w:style>
  <w:style w:type="paragraph" w:styleId="Ttulo5">
    <w:name w:val="heading 5"/>
    <w:basedOn w:val="Ttulo2"/>
    <w:next w:val="Standard"/>
    <w:pPr>
      <w:numPr>
        <w:ilvl w:val="4"/>
      </w:numPr>
      <w:spacing w:after="60"/>
      <w:outlineLvl w:val="4"/>
    </w:pPr>
    <w:rPr>
      <w:b/>
      <w:bCs w:val="0"/>
      <w:sz w:val="20"/>
      <w:u w:val="single"/>
    </w:rPr>
  </w:style>
  <w:style w:type="paragraph" w:styleId="Ttulo6">
    <w:name w:val="heading 6"/>
    <w:basedOn w:val="Ttulo4"/>
    <w:next w:val="Standard"/>
    <w:pPr>
      <w:numPr>
        <w:ilvl w:val="5"/>
      </w:numPr>
      <w:tabs>
        <w:tab w:val="left" w:pos="969"/>
      </w:tabs>
      <w:outlineLvl w:val="5"/>
    </w:pPr>
    <w:rPr>
      <w:iCs/>
    </w:rPr>
  </w:style>
  <w:style w:type="paragraph" w:styleId="Ttulo7">
    <w:name w:val="heading 7"/>
    <w:basedOn w:val="Ttulo6"/>
    <w:next w:val="Standard"/>
    <w:pPr>
      <w:numPr>
        <w:ilvl w:val="6"/>
      </w:numPr>
      <w:tabs>
        <w:tab w:val="clear" w:pos="969"/>
        <w:tab w:val="clear" w:pos="2458"/>
        <w:tab w:val="left" w:pos="1438"/>
      </w:tabs>
      <w:outlineLvl w:val="6"/>
    </w:pPr>
    <w:rPr>
      <w:b/>
      <w:bCs/>
      <w:i/>
      <w:u w:val="single"/>
    </w:rPr>
  </w:style>
  <w:style w:type="paragraph" w:styleId="Ttulo8">
    <w:name w:val="heading 8"/>
    <w:basedOn w:val="Ttulo6"/>
    <w:next w:val="Standard"/>
    <w:pPr>
      <w:numPr>
        <w:ilvl w:val="7"/>
      </w:numPr>
      <w:tabs>
        <w:tab w:val="clear" w:pos="969"/>
        <w:tab w:val="clear" w:pos="2458"/>
        <w:tab w:val="left" w:pos="1438"/>
      </w:tabs>
      <w:outlineLvl w:val="7"/>
    </w:pPr>
    <w:rPr>
      <w:bCs/>
      <w:iCs w:val="0"/>
    </w:rPr>
  </w:style>
  <w:style w:type="paragraph" w:styleId="Ttulo9">
    <w:name w:val="heading 9"/>
    <w:basedOn w:val="Ttulo6"/>
    <w:next w:val="Standard"/>
    <w:pPr>
      <w:numPr>
        <w:ilvl w:val="8"/>
      </w:numPr>
      <w:tabs>
        <w:tab w:val="clear" w:pos="969"/>
        <w:tab w:val="clear" w:pos="2458"/>
        <w:tab w:val="left" w:pos="2416"/>
        <w:tab w:val="left" w:pos="3480"/>
      </w:tabs>
      <w:outlineLvl w:val="8"/>
    </w:pPr>
    <w:rPr>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
    <w:name w:val="WW_OutlineListStyle_1"/>
    <w:basedOn w:val="Sinlista"/>
    <w:pPr>
      <w:numPr>
        <w:numId w:val="19"/>
      </w:numPr>
    </w:pPr>
  </w:style>
  <w:style w:type="table" w:styleId="Tablaconcuadrcula">
    <w:name w:val="Table Grid"/>
    <w:basedOn w:val="Tablanormal"/>
    <w:uiPriority w:val="59"/>
    <w:rsid w:val="00BB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BB0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DC9">
    <w:name w:val="toc 9"/>
    <w:basedOn w:val="Normal"/>
    <w:next w:val="Normal"/>
    <w:autoRedefine/>
    <w:uiPriority w:val="39"/>
    <w:semiHidden/>
    <w:unhideWhenUsed/>
    <w:rsid w:val="004E5C0C"/>
    <w:pPr>
      <w:spacing w:after="100"/>
      <w:ind w:left="1920"/>
    </w:pPr>
    <w:rPr>
      <w:rFonts w:cs="Mangal"/>
      <w:szCs w:val="21"/>
    </w:rPr>
  </w:style>
  <w:style w:type="paragraph" w:customStyle="1" w:styleId="Standard">
    <w:name w:val="Standard"/>
    <w:pPr>
      <w:widowControl/>
      <w:tabs>
        <w:tab w:val="left" w:pos="1134"/>
      </w:tabs>
      <w:suppressAutoHyphens/>
      <w:spacing w:before="120" w:after="120" w:line="288" w:lineRule="auto"/>
      <w:jc w:val="both"/>
    </w:pPr>
    <w:rPr>
      <w:rFonts w:ascii="Tahoma" w:eastAsia="Times New Roman" w:hAnsi="Tahoma" w:cs="Tahoma"/>
      <w:sz w:val="20"/>
      <w:szCs w:val="20"/>
      <w:lang w:bidi="ar-SA"/>
    </w:rPr>
  </w:style>
  <w:style w:type="paragraph" w:customStyle="1" w:styleId="Heading">
    <w:name w:val="Heading"/>
    <w:basedOn w:val="Standard"/>
    <w:next w:val="Textbody"/>
    <w:pPr>
      <w:pBdr>
        <w:bottom w:val="single" w:sz="4" w:space="1" w:color="000000"/>
      </w:pBdr>
      <w:jc w:val="center"/>
    </w:pPr>
    <w:rPr>
      <w:rFonts w:ascii="Impact" w:eastAsia="Impact" w:hAnsi="Impact" w:cs="Impact"/>
      <w:sz w:val="28"/>
    </w:rPr>
  </w:style>
  <w:style w:type="paragraph" w:customStyle="1" w:styleId="Textbody">
    <w:name w:val="Text body"/>
    <w:basedOn w:val="Standard"/>
    <w:pPr>
      <w:spacing w:before="0" w:after="0"/>
      <w:jc w:val="center"/>
    </w:pPr>
    <w:rPr>
      <w:b/>
    </w:rPr>
  </w:style>
  <w:style w:type="paragraph" w:styleId="Lista">
    <w:name w:val="List"/>
    <w:basedOn w:val="Textbody"/>
    <w:rPr>
      <w:rFonts w:cs="Arial"/>
    </w:rPr>
  </w:style>
  <w:style w:type="paragraph" w:customStyle="1" w:styleId="Descripcin1">
    <w:name w:val="Descripción1"/>
    <w:basedOn w:val="Standard"/>
    <w:next w:val="Standard"/>
    <w:rPr>
      <w:b/>
      <w:bCs/>
    </w:rPr>
  </w:style>
  <w:style w:type="paragraph" w:customStyle="1" w:styleId="Index">
    <w:name w:val="Index"/>
    <w:basedOn w:val="Standard"/>
    <w:pPr>
      <w:suppressLineNumbers/>
    </w:pPr>
    <w:rPr>
      <w:rFonts w:cs="Arial"/>
    </w:rPr>
  </w:style>
  <w:style w:type="paragraph" w:styleId="Encabezado">
    <w:name w:val="header"/>
    <w:basedOn w:val="Standard"/>
    <w:pPr>
      <w:tabs>
        <w:tab w:val="center" w:pos="4419"/>
        <w:tab w:val="right" w:pos="8838"/>
      </w:tabs>
    </w:pPr>
    <w:rPr>
      <w:rFonts w:eastAsia="Tahoma"/>
    </w:rPr>
  </w:style>
  <w:style w:type="paragraph" w:customStyle="1" w:styleId="Estilo1">
    <w:name w:val="Estilo1"/>
    <w:basedOn w:val="Ttulo1"/>
    <w:pPr>
      <w:numPr>
        <w:numId w:val="7"/>
      </w:numPr>
    </w:pPr>
    <w:rPr>
      <w:rFonts w:ascii="Liberation Serif" w:eastAsia="SimSun" w:hAnsi="Liberation Serif" w:cs="Arial"/>
      <w:szCs w:val="24"/>
      <w:lang w:bidi="hi-IN"/>
    </w:rPr>
  </w:style>
  <w:style w:type="paragraph" w:styleId="Piedepgina">
    <w:name w:val="footer"/>
    <w:basedOn w:val="Standard"/>
    <w:pPr>
      <w:tabs>
        <w:tab w:val="center" w:pos="4419"/>
        <w:tab w:val="right" w:pos="8838"/>
      </w:tabs>
    </w:pPr>
  </w:style>
  <w:style w:type="paragraph" w:customStyle="1" w:styleId="Contents1">
    <w:name w:val="Contents 1"/>
    <w:basedOn w:val="Standard"/>
    <w:next w:val="Standard"/>
    <w:pPr>
      <w:tabs>
        <w:tab w:val="clear" w:pos="1134"/>
        <w:tab w:val="left" w:pos="0"/>
        <w:tab w:val="right" w:leader="dot" w:pos="8931"/>
      </w:tabs>
      <w:spacing w:before="40" w:after="20"/>
      <w:ind w:right="425" w:hanging="425"/>
      <w:jc w:val="left"/>
    </w:pPr>
    <w:rPr>
      <w:rFonts w:ascii="Times New Roman" w:hAnsi="Times New Roman" w:cs="Times New Roman"/>
      <w:b/>
      <w:bCs/>
      <w:caps/>
      <w:szCs w:val="32"/>
      <w:lang w:eastAsia="es-ES"/>
    </w:rPr>
  </w:style>
  <w:style w:type="paragraph" w:customStyle="1" w:styleId="Contents2">
    <w:name w:val="Contents 2"/>
    <w:basedOn w:val="Contents1"/>
    <w:next w:val="Standard"/>
    <w:pPr>
      <w:tabs>
        <w:tab w:val="clear" w:pos="0"/>
        <w:tab w:val="clear" w:pos="8931"/>
        <w:tab w:val="right" w:leader="dot" w:pos="9357"/>
      </w:tabs>
      <w:spacing w:before="0" w:after="0"/>
      <w:ind w:left="426" w:hanging="427"/>
    </w:pPr>
    <w:rPr>
      <w:b w:val="0"/>
      <w:bCs w:val="0"/>
      <w:szCs w:val="28"/>
    </w:rPr>
  </w:style>
  <w:style w:type="paragraph" w:customStyle="1" w:styleId="Contents3">
    <w:name w:val="Contents 3"/>
    <w:basedOn w:val="Contents2"/>
    <w:next w:val="Standard"/>
    <w:pPr>
      <w:tabs>
        <w:tab w:val="clear" w:pos="9357"/>
        <w:tab w:val="left" w:pos="2552"/>
        <w:tab w:val="right" w:leader="dot" w:pos="10065"/>
      </w:tabs>
      <w:ind w:left="1134" w:right="565" w:hanging="708"/>
    </w:pPr>
    <w:rPr>
      <w:i/>
      <w:iCs/>
      <w:szCs w:val="26"/>
    </w:rPr>
  </w:style>
  <w:style w:type="paragraph" w:customStyle="1" w:styleId="Contents4">
    <w:name w:val="Contents 4"/>
    <w:basedOn w:val="Contents3"/>
    <w:next w:val="Standard"/>
    <w:pPr>
      <w:tabs>
        <w:tab w:val="clear" w:pos="2552"/>
        <w:tab w:val="clear" w:pos="10065"/>
        <w:tab w:val="left" w:pos="3261"/>
        <w:tab w:val="left" w:pos="3894"/>
        <w:tab w:val="right" w:leader="dot" w:pos="10774"/>
      </w:tabs>
      <w:spacing w:before="20" w:after="20" w:line="264" w:lineRule="auto"/>
      <w:ind w:left="1843"/>
    </w:pPr>
    <w:rPr>
      <w:i w:val="0"/>
      <w:iCs w:val="0"/>
      <w:szCs w:val="21"/>
    </w:rPr>
  </w:style>
  <w:style w:type="paragraph" w:customStyle="1" w:styleId="Contents5">
    <w:name w:val="Contents 5"/>
    <w:basedOn w:val="Contents4"/>
    <w:next w:val="Standard"/>
    <w:pPr>
      <w:ind w:left="800"/>
    </w:pPr>
  </w:style>
  <w:style w:type="paragraph" w:customStyle="1" w:styleId="Contents6">
    <w:name w:val="Contents 6"/>
    <w:basedOn w:val="Contents5"/>
    <w:next w:val="Standard"/>
    <w:pPr>
      <w:ind w:left="1000"/>
    </w:pPr>
  </w:style>
  <w:style w:type="paragraph" w:customStyle="1" w:styleId="Contents7">
    <w:name w:val="Contents 7"/>
    <w:basedOn w:val="Standard"/>
    <w:next w:val="Standard"/>
    <w:pPr>
      <w:tabs>
        <w:tab w:val="clear" w:pos="1134"/>
      </w:tabs>
      <w:spacing w:before="0" w:after="0"/>
      <w:ind w:left="1200"/>
      <w:jc w:val="left"/>
    </w:pPr>
    <w:rPr>
      <w:rFonts w:ascii="Times New Roman" w:hAnsi="Times New Roman" w:cs="Times New Roman"/>
      <w:szCs w:val="21"/>
    </w:rPr>
  </w:style>
  <w:style w:type="paragraph" w:customStyle="1" w:styleId="Contents8">
    <w:name w:val="Contents 8"/>
    <w:basedOn w:val="Standard"/>
    <w:next w:val="Standard"/>
    <w:pPr>
      <w:tabs>
        <w:tab w:val="clear" w:pos="1134"/>
      </w:tabs>
      <w:spacing w:before="0" w:after="0"/>
      <w:ind w:left="1400"/>
      <w:jc w:val="left"/>
    </w:pPr>
    <w:rPr>
      <w:rFonts w:ascii="Times New Roman" w:hAnsi="Times New Roman" w:cs="Times New Roman"/>
      <w:szCs w:val="21"/>
    </w:rPr>
  </w:style>
  <w:style w:type="paragraph" w:customStyle="1" w:styleId="Contents9">
    <w:name w:val="Contents 9"/>
    <w:basedOn w:val="Standard"/>
    <w:next w:val="Standard"/>
    <w:pPr>
      <w:tabs>
        <w:tab w:val="clear" w:pos="1134"/>
      </w:tabs>
      <w:spacing w:before="0" w:after="0"/>
      <w:ind w:left="1600"/>
      <w:jc w:val="left"/>
    </w:pPr>
    <w:rPr>
      <w:rFonts w:ascii="Times New Roman" w:hAnsi="Times New Roman" w:cs="Times New Roman"/>
      <w:szCs w:val="21"/>
    </w:rPr>
  </w:style>
  <w:style w:type="paragraph" w:styleId="Textoindependiente2">
    <w:name w:val="Body Text 2"/>
    <w:basedOn w:val="Standard"/>
    <w:pPr>
      <w:jc w:val="center"/>
    </w:pPr>
    <w:rPr>
      <w:rFonts w:ascii="Eras Ultra ITC" w:eastAsia="Eras Ultra ITC" w:hAnsi="Eras Ultra ITC" w:cs="Eras Ultra ITC"/>
      <w:sz w:val="72"/>
    </w:rPr>
  </w:style>
  <w:style w:type="paragraph" w:styleId="Textoindependiente3">
    <w:name w:val="Body Text 3"/>
    <w:basedOn w:val="Standard"/>
    <w:pPr>
      <w:spacing w:before="0" w:after="0"/>
      <w:jc w:val="center"/>
    </w:pPr>
    <w:rPr>
      <w:b/>
      <w:sz w:val="18"/>
    </w:rPr>
  </w:style>
  <w:style w:type="paragraph" w:customStyle="1" w:styleId="Footnote">
    <w:name w:val="Footnote"/>
    <w:basedOn w:val="Standard"/>
  </w:style>
  <w:style w:type="paragraph" w:styleId="Listaconvietas">
    <w:name w:val="List Bullet"/>
    <w:basedOn w:val="Standard"/>
    <w:pPr>
      <w:tabs>
        <w:tab w:val="clear" w:pos="1134"/>
        <w:tab w:val="left" w:pos="720"/>
      </w:tabs>
      <w:ind w:left="360" w:hanging="360"/>
    </w:pPr>
  </w:style>
  <w:style w:type="paragraph" w:customStyle="1" w:styleId="Anexo1">
    <w:name w:val="Anexo 1"/>
    <w:basedOn w:val="Standard"/>
    <w:rPr>
      <w:b/>
      <w:sz w:val="28"/>
    </w:rPr>
  </w:style>
  <w:style w:type="paragraph" w:customStyle="1" w:styleId="Anexo2">
    <w:name w:val="Anexo 2"/>
    <w:basedOn w:val="Standard"/>
    <w:rPr>
      <w:b/>
      <w:sz w:val="24"/>
    </w:rPr>
  </w:style>
  <w:style w:type="paragraph" w:customStyle="1" w:styleId="Anexo3">
    <w:name w:val="Anexo 3"/>
    <w:basedOn w:val="Standard"/>
    <w:rPr>
      <w:sz w:val="24"/>
    </w:rPr>
  </w:style>
  <w:style w:type="paragraph" w:customStyle="1" w:styleId="Anexo4">
    <w:name w:val="Anexo 4"/>
    <w:basedOn w:val="Standard"/>
    <w:pPr>
      <w:numPr>
        <w:numId w:val="10"/>
      </w:numPr>
    </w:pPr>
  </w:style>
  <w:style w:type="paragraph" w:customStyle="1" w:styleId="Vietas">
    <w:name w:val="Viñetas"/>
    <w:basedOn w:val="Standard"/>
    <w:pPr>
      <w:keepLines/>
      <w:numPr>
        <w:numId w:val="11"/>
      </w:numPr>
      <w:spacing w:before="0" w:after="80"/>
    </w:pPr>
  </w:style>
  <w:style w:type="paragraph" w:customStyle="1" w:styleId="Remite">
    <w:name w:val="Remite"/>
    <w:basedOn w:val="Standard"/>
    <w:pPr>
      <w:keepLines/>
      <w:tabs>
        <w:tab w:val="clear" w:pos="1134"/>
      </w:tabs>
      <w:spacing w:before="0" w:after="0" w:line="200" w:lineRule="atLeast"/>
      <w:ind w:left="851"/>
    </w:pPr>
    <w:rPr>
      <w:rFonts w:ascii="Eurostile" w:eastAsia="Eurostile" w:hAnsi="Eurostile" w:cs="Eurostile"/>
      <w:sz w:val="16"/>
    </w:rPr>
  </w:style>
  <w:style w:type="paragraph" w:styleId="Listaconnmeros">
    <w:name w:val="List Number"/>
    <w:basedOn w:val="Standard"/>
  </w:style>
  <w:style w:type="paragraph" w:customStyle="1" w:styleId="Numeracin">
    <w:name w:val="Numeración"/>
    <w:basedOn w:val="Listaconnmeros"/>
    <w:pPr>
      <w:numPr>
        <w:numId w:val="6"/>
      </w:numPr>
      <w:tabs>
        <w:tab w:val="clear" w:pos="1134"/>
      </w:tabs>
      <w:spacing w:before="0" w:after="80"/>
    </w:pPr>
  </w:style>
  <w:style w:type="paragraph" w:customStyle="1" w:styleId="Textbodyindent">
    <w:name w:val="Text body indent"/>
    <w:basedOn w:val="Standard"/>
    <w:pPr>
      <w:tabs>
        <w:tab w:val="clear" w:pos="1134"/>
      </w:tabs>
      <w:ind w:left="397"/>
    </w:pPr>
  </w:style>
  <w:style w:type="paragraph" w:styleId="Sangra2detindependiente">
    <w:name w:val="Body Text Indent 2"/>
    <w:basedOn w:val="Standard"/>
    <w:pPr>
      <w:ind w:left="357"/>
    </w:pPr>
  </w:style>
  <w:style w:type="paragraph" w:styleId="Sangra3detindependiente">
    <w:name w:val="Body Text Indent 3"/>
    <w:basedOn w:val="Standard"/>
    <w:pPr>
      <w:ind w:left="1560"/>
    </w:pPr>
  </w:style>
  <w:style w:type="paragraph" w:styleId="ndice1">
    <w:name w:val="index 1"/>
    <w:basedOn w:val="Standard"/>
    <w:next w:val="Standard"/>
    <w:pPr>
      <w:tabs>
        <w:tab w:val="clear" w:pos="1134"/>
      </w:tabs>
      <w:ind w:left="200" w:hanging="200"/>
    </w:pPr>
  </w:style>
  <w:style w:type="paragraph" w:styleId="Textodeglobo">
    <w:name w:val="Balloon Text"/>
    <w:basedOn w:val="Standard"/>
    <w:rPr>
      <w:sz w:val="16"/>
      <w:szCs w:val="16"/>
    </w:rPr>
  </w:style>
  <w:style w:type="paragraph" w:styleId="NormalWeb">
    <w:name w:val="Normal (Web)"/>
    <w:basedOn w:val="Standard"/>
    <w:uiPriority w:val="99"/>
    <w:pPr>
      <w:tabs>
        <w:tab w:val="clear" w:pos="1134"/>
      </w:tabs>
      <w:spacing w:before="100" w:after="100" w:line="240" w:lineRule="auto"/>
    </w:pPr>
    <w:rPr>
      <w:rFonts w:ascii="Times New Roman" w:hAnsi="Times New Roman" w:cs="Times New Roman"/>
      <w:sz w:val="24"/>
      <w:szCs w:val="24"/>
    </w:rPr>
  </w:style>
  <w:style w:type="paragraph" w:styleId="z-Finaldelformulario">
    <w:name w:val="HTML Bottom of Form"/>
    <w:basedOn w:val="Standard"/>
    <w:next w:val="Standard"/>
    <w:pPr>
      <w:pBdr>
        <w:top w:val="single" w:sz="6" w:space="1" w:color="000000"/>
      </w:pBdr>
      <w:tabs>
        <w:tab w:val="clear" w:pos="1134"/>
      </w:tabs>
      <w:spacing w:before="0" w:after="0" w:line="240" w:lineRule="auto"/>
      <w:jc w:val="center"/>
    </w:pPr>
    <w:rPr>
      <w:rFonts w:ascii="Arial" w:eastAsia="Arial" w:hAnsi="Arial" w:cs="Arial"/>
      <w:vanish/>
      <w:sz w:val="16"/>
      <w:szCs w:val="16"/>
    </w:rPr>
  </w:style>
  <w:style w:type="paragraph" w:styleId="Textocomentario">
    <w:name w:val="annotation text"/>
    <w:basedOn w:val="Standard"/>
  </w:style>
  <w:style w:type="paragraph" w:styleId="Asuntodelcomentario">
    <w:name w:val="annotation subject"/>
    <w:basedOn w:val="Textocomentario"/>
    <w:next w:val="Textocomentario"/>
    <w:rPr>
      <w:b/>
      <w:bCs/>
    </w:rPr>
  </w:style>
  <w:style w:type="paragraph" w:styleId="Mapadeldocumento">
    <w:name w:val="Document Map"/>
    <w:basedOn w:val="Standard"/>
  </w:style>
  <w:style w:type="paragraph" w:styleId="Tabladeilustraciones">
    <w:name w:val="table of figures"/>
    <w:basedOn w:val="Standard"/>
    <w:next w:val="Standard"/>
    <w:pPr>
      <w:tabs>
        <w:tab w:val="clear" w:pos="1134"/>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3">
    <w:name w:val="WW8Num1z3"/>
    <w:rPr>
      <w:rFonts w:ascii="Century Gothic" w:eastAsia="Century Gothic" w:hAnsi="Century Gothic" w:cs="Century Gothic"/>
    </w:rPr>
  </w:style>
  <w:style w:type="character" w:customStyle="1" w:styleId="WW8Num1z5">
    <w:name w:val="WW8Num1z5"/>
    <w:rPr>
      <w:rFonts w:ascii="Century Gothic" w:eastAsia="Century Gothic" w:hAnsi="Century Gothic" w:cs="Century Gothic"/>
      <w:u w:val="none"/>
    </w:rPr>
  </w:style>
  <w:style w:type="character" w:customStyle="1" w:styleId="WW8Num2z0">
    <w:name w:val="WW8Num2z0"/>
    <w:rPr>
      <w:rFonts w:ascii="Liberation Serif" w:eastAsia="Liberation Serif" w:hAnsi="Liberation Serif" w:cs="Liberation Serif"/>
    </w:rPr>
  </w:style>
  <w:style w:type="character" w:customStyle="1" w:styleId="WW8Num3z0">
    <w:name w:val="WW8Num3z0"/>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rPr>
      <w:rFonts w:ascii="Impact" w:eastAsia="Impact" w:hAnsi="Impact" w:cs="Impact"/>
    </w:rPr>
  </w:style>
  <w:style w:type="character" w:customStyle="1" w:styleId="WW8Num5z0">
    <w:name w:val="WW8Num5z0"/>
    <w:rPr>
      <w:rFonts w:ascii="Wingdings" w:eastAsia="Wingdings" w:hAnsi="Wingdings" w:cs="Wingdings"/>
      <w:color w:val="000000"/>
      <w:sz w:val="16"/>
      <w:szCs w:val="16"/>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5z4">
    <w:name w:val="WW8Num5z4"/>
    <w:rPr>
      <w:rFonts w:ascii="Courier New" w:eastAsia="Courier New" w:hAnsi="Courier New" w:cs="Courier New"/>
    </w:rPr>
  </w:style>
  <w:style w:type="character" w:customStyle="1" w:styleId="WW8Num6z0">
    <w:name w:val="WW8Num6z0"/>
    <w:rPr>
      <w:rFonts w:ascii="Wingdings" w:eastAsia="Wingdings" w:hAnsi="Wingdings" w:cs="Wingdings"/>
    </w:rPr>
  </w:style>
  <w:style w:type="character" w:customStyle="1" w:styleId="WW8Num7z0">
    <w:name w:val="WW8Num7z0"/>
  </w:style>
  <w:style w:type="character" w:customStyle="1" w:styleId="WW8Num7z8">
    <w:name w:val="WW8Num7z8"/>
    <w:rPr>
      <w:rFonts w:ascii="Impact" w:eastAsia="Impact" w:hAnsi="Impact" w:cs="Century Schoolbook"/>
    </w:rPr>
  </w:style>
  <w:style w:type="character" w:customStyle="1" w:styleId="WW8Num8z0">
    <w:name w:val="WW8Num8z0"/>
    <w:rPr>
      <w:rFonts w:ascii="Wingdings 2" w:eastAsia="Wingdings 2" w:hAnsi="Wingdings 2" w:cs="Wingdings 2"/>
      <w:color w:val="000000"/>
    </w:rPr>
  </w:style>
  <w:style w:type="character" w:customStyle="1" w:styleId="WW8Num8z1">
    <w:name w:val="WW8Num8z1"/>
    <w:rPr>
      <w:rFonts w:ascii="Wingdings 2" w:eastAsia="Wingdings 2" w:hAnsi="Wingdings 2" w:cs="Wingdings 2"/>
      <w:color w:val="000000"/>
    </w:rPr>
  </w:style>
  <w:style w:type="character" w:customStyle="1" w:styleId="WW8Num8z3">
    <w:name w:val="WW8Num8z3"/>
    <w:rPr>
      <w:rFonts w:ascii="Symbol" w:eastAsia="Symbol" w:hAnsi="Symbol" w:cs="Symbol"/>
    </w:rPr>
  </w:style>
  <w:style w:type="character" w:customStyle="1" w:styleId="WW8Num8z4">
    <w:name w:val="WW8Num8z4"/>
    <w:rPr>
      <w:rFonts w:ascii="Wingdings 2" w:eastAsia="Wingdings 2" w:hAnsi="Wingdings 2" w:cs="Wingdings 2"/>
    </w:rPr>
  </w:style>
  <w:style w:type="character" w:customStyle="1" w:styleId="WW8Num8z5">
    <w:name w:val="WW8Num8z5"/>
    <w:rPr>
      <w:rFonts w:ascii="Wingdings" w:eastAsia="Wingdings" w:hAnsi="Wingdings" w:cs="Wingdings"/>
    </w:rPr>
  </w:style>
  <w:style w:type="character" w:customStyle="1" w:styleId="WW8Num9z0">
    <w:name w:val="WW8Num9z0"/>
    <w:rPr>
      <w:rFonts w:ascii="Liberation Serif" w:eastAsia="Liberation Serif" w:hAnsi="Liberation Serif" w:cs="Liberation Serif"/>
    </w:rPr>
  </w:style>
  <w:style w:type="character" w:customStyle="1" w:styleId="WW8Num10z0">
    <w:name w:val="WW8Num10z0"/>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3">
    <w:name w:val="WW8Num9z3"/>
    <w:rPr>
      <w:rFonts w:ascii="Symbol" w:eastAsia="Symbol" w:hAnsi="Symbol" w:cs="Symbo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2z0">
    <w:name w:val="WW8Num12z0"/>
  </w:style>
  <w:style w:type="character" w:customStyle="1" w:styleId="WW8Num13z0">
    <w:name w:val="WW8Num13z0"/>
  </w:style>
  <w:style w:type="character" w:customStyle="1" w:styleId="WW8Num13z3">
    <w:name w:val="WW8Num13z3"/>
    <w:rPr>
      <w:rFonts w:ascii="Century Gothic" w:eastAsia="Century Gothic" w:hAnsi="Century Gothic" w:cs="Century Gothic"/>
    </w:rPr>
  </w:style>
  <w:style w:type="character" w:customStyle="1" w:styleId="WW8Num13z5">
    <w:name w:val="WW8Num13z5"/>
    <w:rPr>
      <w:rFonts w:ascii="Century Gothic" w:eastAsia="Century Gothic" w:hAnsi="Century Gothic" w:cs="Century Gothic"/>
      <w:u w:val="none"/>
    </w:rPr>
  </w:style>
  <w:style w:type="character" w:customStyle="1" w:styleId="WW8Num14z0">
    <w:name w:val="WW8Num14z0"/>
    <w:rPr>
      <w:rFonts w:ascii="Wingdings 2" w:eastAsia="Wingdings 2" w:hAnsi="Wingdings 2" w:cs="Wingdings 2"/>
      <w:color w:val="000000"/>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rPr>
      <w:rFonts w:ascii="Impact" w:eastAsia="Impact" w:hAnsi="Impact" w:cs="Impact"/>
    </w:rPr>
  </w:style>
  <w:style w:type="character" w:customStyle="1" w:styleId="WW8Num16z0">
    <w:name w:val="WW8Num16z0"/>
    <w:rPr>
      <w:rFonts w:ascii="Wingdings" w:eastAsia="Wingdings" w:hAnsi="Wingdings" w:cs="Wingdings"/>
      <w:color w:val="000000"/>
      <w:sz w:val="16"/>
      <w:szCs w:val="16"/>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6z4">
    <w:name w:val="WW8Num16z4"/>
    <w:rPr>
      <w:rFonts w:ascii="Courier New" w:eastAsia="Courier New" w:hAnsi="Courier New" w:cs="Courier New"/>
    </w:rPr>
  </w:style>
  <w:style w:type="character" w:customStyle="1" w:styleId="WW8Num17z0">
    <w:name w:val="WW8Num17z0"/>
    <w:rPr>
      <w:rFonts w:ascii="Wingdings" w:eastAsia="Wingdings" w:hAnsi="Wingdings" w:cs="Wingdings"/>
    </w:rPr>
  </w:style>
  <w:style w:type="character" w:customStyle="1" w:styleId="WW8Num17z1">
    <w:name w:val="WW8Num17z1"/>
    <w:rPr>
      <w:rFonts w:ascii="Courier New" w:eastAsia="Courier New" w:hAnsi="Courier New" w:cs="Courier New"/>
    </w:rPr>
  </w:style>
  <w:style w:type="character" w:customStyle="1" w:styleId="WW8Num17z3">
    <w:name w:val="WW8Num17z3"/>
    <w:rPr>
      <w:rFonts w:ascii="Symbol" w:eastAsia="Symbol" w:hAnsi="Symbol" w:cs="Symbol"/>
    </w:rPr>
  </w:style>
  <w:style w:type="character" w:customStyle="1" w:styleId="WW8Num18z0">
    <w:name w:val="WW8Num18z0"/>
    <w:rPr>
      <w:rFonts w:ascii="Wingdings" w:eastAsia="Wingdings" w:hAnsi="Wingdings" w:cs="Wingdings"/>
    </w:rPr>
  </w:style>
  <w:style w:type="character" w:customStyle="1" w:styleId="WW8Num18z1">
    <w:name w:val="WW8Num18z1"/>
    <w:rPr>
      <w:rFonts w:ascii="Courier New" w:eastAsia="Courier New" w:hAnsi="Courier New" w:cs="Courier New"/>
    </w:rPr>
  </w:style>
  <w:style w:type="character" w:customStyle="1" w:styleId="WW8Num18z3">
    <w:name w:val="WW8Num18z3"/>
    <w:rPr>
      <w:rFonts w:ascii="Symbol" w:eastAsia="Symbol" w:hAnsi="Symbol" w:cs="Symbol"/>
    </w:rPr>
  </w:style>
  <w:style w:type="character" w:customStyle="1" w:styleId="WW8Num19z0">
    <w:name w:val="WW8Num19z0"/>
    <w:rPr>
      <w:rFonts w:ascii="Wingdings" w:eastAsia="Wingdings" w:hAnsi="Wingdings" w:cs="Wingdings"/>
    </w:rPr>
  </w:style>
  <w:style w:type="character" w:customStyle="1" w:styleId="WW8Num19z1">
    <w:name w:val="WW8Num19z1"/>
    <w:rPr>
      <w:rFonts w:ascii="Courier New" w:eastAsia="Courier New" w:hAnsi="Courier New" w:cs="Courier New"/>
    </w:rPr>
  </w:style>
  <w:style w:type="character" w:customStyle="1" w:styleId="WW8Num19z3">
    <w:name w:val="WW8Num19z3"/>
    <w:rPr>
      <w:rFonts w:ascii="Symbol" w:eastAsia="Symbol" w:hAnsi="Symbol" w:cs="Symbol"/>
    </w:rPr>
  </w:style>
  <w:style w:type="character" w:customStyle="1" w:styleId="WW8Num20z0">
    <w:name w:val="WW8Num20z0"/>
  </w:style>
  <w:style w:type="character" w:customStyle="1" w:styleId="WW8Num20z8">
    <w:name w:val="WW8Num20z8"/>
    <w:rPr>
      <w:rFonts w:ascii="Impact" w:eastAsia="Impact" w:hAnsi="Impact" w:cs="Century Schoolbook"/>
    </w:rPr>
  </w:style>
  <w:style w:type="character" w:customStyle="1" w:styleId="WW8Num21z0">
    <w:name w:val="WW8Num21z0"/>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8Num21z4">
    <w:name w:val="WW8Num21z4"/>
    <w:rPr>
      <w:rFonts w:ascii="Courier New" w:eastAsia="Courier New" w:hAnsi="Courier New" w:cs="Courier New"/>
    </w:rPr>
  </w:style>
  <w:style w:type="character" w:customStyle="1" w:styleId="WW8Num22z0">
    <w:name w:val="WW8Num22z0"/>
    <w:rPr>
      <w:rFonts w:ascii="Symbol" w:eastAsia="Symbol" w:hAnsi="Symbol" w:cs="Symbol"/>
      <w:color w:val="000000"/>
    </w:rPr>
  </w:style>
  <w:style w:type="character" w:customStyle="1" w:styleId="WW8Num22z1">
    <w:name w:val="WW8Num22z1"/>
    <w:rPr>
      <w:rFonts w:ascii="Courier New" w:eastAsia="Courier New" w:hAnsi="Courier New" w:cs="Courier New"/>
    </w:rPr>
  </w:style>
  <w:style w:type="character" w:customStyle="1" w:styleId="WW8Num22z2">
    <w:name w:val="WW8Num22z2"/>
    <w:rPr>
      <w:rFonts w:ascii="Wingdings" w:eastAsia="Wingdings" w:hAnsi="Wingdings" w:cs="Wingdings"/>
    </w:rPr>
  </w:style>
  <w:style w:type="character" w:customStyle="1" w:styleId="WW8Num22z3">
    <w:name w:val="WW8Num22z3"/>
    <w:rPr>
      <w:rFonts w:ascii="Symbol" w:eastAsia="Symbol" w:hAnsi="Symbol" w:cs="Symbol"/>
    </w:rPr>
  </w:style>
  <w:style w:type="character" w:customStyle="1" w:styleId="WW8Num23z0">
    <w:name w:val="WW8Num23z0"/>
    <w:rPr>
      <w:rFonts w:ascii="Wingdings 2" w:eastAsia="Wingdings 2" w:hAnsi="Wingdings 2" w:cs="Wingdings 2"/>
      <w:color w:val="000000"/>
    </w:rPr>
  </w:style>
  <w:style w:type="character" w:customStyle="1" w:styleId="WW8Num23z1">
    <w:name w:val="WW8Num23z1"/>
    <w:rPr>
      <w:rFonts w:ascii="Wingdings 2" w:eastAsia="Wingdings 2" w:hAnsi="Wingdings 2" w:cs="Wingdings 2"/>
      <w:color w:val="000000"/>
    </w:rPr>
  </w:style>
  <w:style w:type="character" w:customStyle="1" w:styleId="WW8Num23z3">
    <w:name w:val="WW8Num23z3"/>
    <w:rPr>
      <w:rFonts w:ascii="Symbol" w:eastAsia="Symbol" w:hAnsi="Symbol" w:cs="Symbol"/>
    </w:rPr>
  </w:style>
  <w:style w:type="character" w:customStyle="1" w:styleId="WW8Num23z4">
    <w:name w:val="WW8Num23z4"/>
    <w:rPr>
      <w:rFonts w:ascii="Wingdings 2" w:eastAsia="Wingdings 2" w:hAnsi="Wingdings 2" w:cs="Wingdings 2"/>
    </w:rPr>
  </w:style>
  <w:style w:type="character" w:customStyle="1" w:styleId="WW8Num23z5">
    <w:name w:val="WW8Num23z5"/>
    <w:rPr>
      <w:rFonts w:ascii="Wingdings" w:eastAsia="Wingdings" w:hAnsi="Wingdings" w:cs="Wingdings"/>
    </w:rPr>
  </w:style>
  <w:style w:type="character" w:customStyle="1" w:styleId="WW8Num24z0">
    <w:name w:val="WW8Num24z0"/>
  </w:style>
  <w:style w:type="character" w:customStyle="1" w:styleId="WW8Num24z3">
    <w:name w:val="WW8Num24z3"/>
    <w:rPr>
      <w:rFonts w:ascii="Century Gothic" w:eastAsia="Century Gothic" w:hAnsi="Century Gothic" w:cs="Century Gothic"/>
    </w:rPr>
  </w:style>
  <w:style w:type="character" w:customStyle="1" w:styleId="WW8Num24z5">
    <w:name w:val="WW8Num24z5"/>
    <w:rPr>
      <w:rFonts w:ascii="Century Gothic" w:eastAsia="Century Gothic" w:hAnsi="Century Gothic" w:cs="Century Gothic"/>
      <w:u w:val="none"/>
    </w:rPr>
  </w:style>
  <w:style w:type="character" w:customStyle="1" w:styleId="WW8Num25z0">
    <w:name w:val="WW8Num25z0"/>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Symbol" w:eastAsia="Symbol" w:hAnsi="Symbol" w:cs="Symbol"/>
      <w:color w:val="000000"/>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styleId="Nmerodepgina">
    <w:name w:val="page number"/>
    <w:basedOn w:val="Fuentedeprrafopredeter"/>
  </w:style>
  <w:style w:type="character" w:customStyle="1" w:styleId="VisitedInternetLink">
    <w:name w:val="Visited Internet Link"/>
    <w:rPr>
      <w:color w:val="800080"/>
      <w:u w:val="single"/>
    </w:rPr>
  </w:style>
  <w:style w:type="character" w:customStyle="1" w:styleId="Internetlink">
    <w:name w:val="Internet link"/>
    <w:rPr>
      <w:color w:val="0000FF"/>
      <w:u w:val="single"/>
    </w:rPr>
  </w:style>
  <w:style w:type="character" w:customStyle="1" w:styleId="elema">
    <w:name w:val="elema"/>
    <w:basedOn w:val="Fuentedeprrafopredeter"/>
  </w:style>
  <w:style w:type="character" w:styleId="Refdecomentario">
    <w:name w:val="annotation reference"/>
    <w:rPr>
      <w:sz w:val="16"/>
      <w:szCs w:val="16"/>
    </w:rPr>
  </w:style>
  <w:style w:type="character" w:customStyle="1" w:styleId="Estiloderedaccinpersonalizado">
    <w:name w:val="Estilo de redacción personalizado"/>
    <w:rPr>
      <w:rFonts w:ascii="Arial" w:eastAsia="Arial" w:hAnsi="Arial" w:cs="Arial"/>
      <w:color w:val="000000"/>
      <w:sz w:val="20"/>
    </w:rPr>
  </w:style>
  <w:style w:type="character" w:customStyle="1" w:styleId="Estiloderespuestapersonalizado">
    <w:name w:val="Estilo de respuesta personalizado"/>
    <w:rPr>
      <w:rFonts w:ascii="Arial" w:eastAsia="Arial" w:hAnsi="Arial" w:cs="Arial"/>
      <w:color w:val="000000"/>
      <w:sz w:val="20"/>
    </w:rPr>
  </w:style>
  <w:style w:type="character" w:customStyle="1" w:styleId="StrongEmphasis">
    <w:name w:val="Strong Emphasis"/>
    <w:rPr>
      <w:b/>
      <w:bCs/>
    </w:rPr>
  </w:style>
  <w:style w:type="character" w:styleId="AcrnimoHTML">
    <w:name w:val="HTML Acronym"/>
    <w:basedOn w:val="Fuentedeprrafopredeter"/>
  </w:style>
  <w:style w:type="character" w:styleId="nfasis">
    <w:name w:val="Emphasis"/>
    <w:rPr>
      <w:i/>
      <w:iCs/>
    </w:rPr>
  </w:style>
  <w:style w:type="numbering" w:customStyle="1" w:styleId="WWOutlineListStyle">
    <w:name w:val="WW_OutlineListStyle"/>
    <w:basedOn w:val="Sinlista"/>
    <w:pPr>
      <w:numPr>
        <w:numId w:val="2"/>
      </w:numPr>
    </w:pPr>
  </w:style>
  <w:style w:type="numbering" w:customStyle="1" w:styleId="Outline">
    <w:name w:val="Outline"/>
    <w:basedOn w:val="Sinlista"/>
    <w:pPr>
      <w:numPr>
        <w:numId w:val="3"/>
      </w:numPr>
    </w:pPr>
  </w:style>
  <w:style w:type="numbering" w:customStyle="1" w:styleId="WW8Num1">
    <w:name w:val="WW8Num1"/>
    <w:basedOn w:val="Sinlista"/>
    <w:pPr>
      <w:numPr>
        <w:numId w:val="4"/>
      </w:numPr>
    </w:pPr>
  </w:style>
  <w:style w:type="numbering" w:customStyle="1" w:styleId="WW8Num2">
    <w:name w:val="WW8Num2"/>
    <w:basedOn w:val="Sinlista"/>
    <w:pPr>
      <w:numPr>
        <w:numId w:val="5"/>
      </w:numPr>
    </w:pPr>
  </w:style>
  <w:style w:type="numbering" w:customStyle="1" w:styleId="WW8Num3">
    <w:name w:val="WW8Num3"/>
    <w:basedOn w:val="Sinlista"/>
    <w:pPr>
      <w:numPr>
        <w:numId w:val="6"/>
      </w:numPr>
    </w:pPr>
  </w:style>
  <w:style w:type="numbering" w:customStyle="1" w:styleId="WW8Num4">
    <w:name w:val="WW8Num4"/>
    <w:basedOn w:val="Sinlista"/>
    <w:pPr>
      <w:numPr>
        <w:numId w:val="7"/>
      </w:numPr>
    </w:pPr>
  </w:style>
  <w:style w:type="numbering" w:customStyle="1" w:styleId="WW8Num5">
    <w:name w:val="WW8Num5"/>
    <w:basedOn w:val="Sinlista"/>
    <w:pPr>
      <w:numPr>
        <w:numId w:val="8"/>
      </w:numPr>
    </w:pPr>
  </w:style>
  <w:style w:type="numbering" w:customStyle="1" w:styleId="WW8Num6">
    <w:name w:val="WW8Num6"/>
    <w:basedOn w:val="Sinlista"/>
    <w:pPr>
      <w:numPr>
        <w:numId w:val="9"/>
      </w:numPr>
    </w:pPr>
  </w:style>
  <w:style w:type="numbering" w:customStyle="1" w:styleId="WW8Num7">
    <w:name w:val="WW8Num7"/>
    <w:basedOn w:val="Sinlista"/>
    <w:pPr>
      <w:numPr>
        <w:numId w:val="10"/>
      </w:numPr>
    </w:pPr>
  </w:style>
  <w:style w:type="numbering" w:customStyle="1" w:styleId="WW8Num8">
    <w:name w:val="WW8Num8"/>
    <w:basedOn w:val="Sinlista"/>
    <w:pPr>
      <w:numPr>
        <w:numId w:val="11"/>
      </w:numPr>
    </w:pPr>
  </w:style>
  <w:style w:type="numbering" w:customStyle="1" w:styleId="WW8Num9">
    <w:name w:val="WW8Num9"/>
    <w:basedOn w:val="Sinlista"/>
    <w:pPr>
      <w:numPr>
        <w:numId w:val="12"/>
      </w:numPr>
    </w:pPr>
  </w:style>
  <w:style w:type="numbering" w:customStyle="1" w:styleId="WW8Num10">
    <w:name w:val="WW8Num10"/>
    <w:basedOn w:val="Sinlista"/>
    <w:pPr>
      <w:numPr>
        <w:numId w:val="13"/>
      </w:numPr>
    </w:pPr>
  </w:style>
  <w:style w:type="paragraph" w:styleId="TtuloTDC">
    <w:name w:val="TOC Heading"/>
    <w:basedOn w:val="Ttulo1"/>
    <w:next w:val="Normal"/>
    <w:uiPriority w:val="39"/>
    <w:semiHidden/>
    <w:unhideWhenUsed/>
    <w:qFormat/>
    <w:rsid w:val="00474697"/>
    <w:pPr>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bCs/>
      <w:color w:val="365F91" w:themeColor="accent1" w:themeShade="BF"/>
      <w:kern w:val="0"/>
      <w:sz w:val="28"/>
      <w:szCs w:val="28"/>
      <w:lang w:eastAsia="es-ES"/>
    </w:rPr>
  </w:style>
  <w:style w:type="paragraph" w:styleId="TDC1">
    <w:name w:val="toc 1"/>
    <w:basedOn w:val="Normal"/>
    <w:next w:val="Normal"/>
    <w:autoRedefine/>
    <w:uiPriority w:val="39"/>
    <w:unhideWhenUsed/>
    <w:rsid w:val="00474697"/>
    <w:pPr>
      <w:spacing w:after="100"/>
    </w:pPr>
    <w:rPr>
      <w:rFonts w:cs="Mangal"/>
      <w:szCs w:val="21"/>
    </w:rPr>
  </w:style>
  <w:style w:type="paragraph" w:styleId="TDC2">
    <w:name w:val="toc 2"/>
    <w:basedOn w:val="Normal"/>
    <w:next w:val="Normal"/>
    <w:autoRedefine/>
    <w:uiPriority w:val="39"/>
    <w:unhideWhenUsed/>
    <w:rsid w:val="00474697"/>
    <w:pPr>
      <w:spacing w:after="100"/>
      <w:ind w:left="240"/>
    </w:pPr>
    <w:rPr>
      <w:rFonts w:cs="Mangal"/>
      <w:szCs w:val="21"/>
    </w:rPr>
  </w:style>
  <w:style w:type="paragraph" w:styleId="TDC3">
    <w:name w:val="toc 3"/>
    <w:basedOn w:val="Normal"/>
    <w:next w:val="Normal"/>
    <w:autoRedefine/>
    <w:uiPriority w:val="39"/>
    <w:unhideWhenUsed/>
    <w:rsid w:val="00474697"/>
    <w:pPr>
      <w:spacing w:after="100"/>
      <w:ind w:left="480"/>
    </w:pPr>
    <w:rPr>
      <w:rFonts w:cs="Mangal"/>
      <w:szCs w:val="21"/>
    </w:rPr>
  </w:style>
  <w:style w:type="character" w:styleId="Hipervnculo">
    <w:name w:val="Hyperlink"/>
    <w:basedOn w:val="Fuentedeprrafopredeter"/>
    <w:uiPriority w:val="99"/>
    <w:unhideWhenUsed/>
    <w:rsid w:val="00474697"/>
    <w:rPr>
      <w:color w:val="0000FF" w:themeColor="hyperlink"/>
      <w:u w:val="single"/>
    </w:rPr>
  </w:style>
  <w:style w:type="paragraph" w:styleId="Sinespaciado">
    <w:name w:val="No Spacing"/>
    <w:link w:val="SinespaciadoCar"/>
    <w:uiPriority w:val="1"/>
    <w:qFormat/>
    <w:rsid w:val="00322DC9"/>
    <w:pPr>
      <w:widowControl/>
      <w:autoSpaceDN/>
      <w:textAlignment w:val="auto"/>
    </w:pPr>
    <w:rPr>
      <w:rFonts w:asciiTheme="minorHAnsi" w:eastAsiaTheme="minorEastAsia" w:hAnsiTheme="minorHAnsi" w:cstheme="minorBidi"/>
      <w:kern w:val="0"/>
      <w:sz w:val="22"/>
      <w:szCs w:val="22"/>
      <w:lang w:eastAsia="es-ES" w:bidi="ar-SA"/>
    </w:rPr>
  </w:style>
  <w:style w:type="character" w:customStyle="1" w:styleId="SinespaciadoCar">
    <w:name w:val="Sin espaciado Car"/>
    <w:basedOn w:val="Fuentedeprrafopredeter"/>
    <w:link w:val="Sinespaciado"/>
    <w:uiPriority w:val="1"/>
    <w:rsid w:val="00322DC9"/>
    <w:rPr>
      <w:rFonts w:asciiTheme="minorHAnsi" w:eastAsiaTheme="minorEastAsia" w:hAnsiTheme="minorHAnsi" w:cstheme="minorBidi"/>
      <w:kern w:val="0"/>
      <w:sz w:val="22"/>
      <w:szCs w:val="22"/>
      <w:lang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693402">
      <w:bodyDiv w:val="1"/>
      <w:marLeft w:val="0"/>
      <w:marRight w:val="0"/>
      <w:marTop w:val="0"/>
      <w:marBottom w:val="0"/>
      <w:divBdr>
        <w:top w:val="none" w:sz="0" w:space="0" w:color="auto"/>
        <w:left w:val="none" w:sz="0" w:space="0" w:color="auto"/>
        <w:bottom w:val="none" w:sz="0" w:space="0" w:color="auto"/>
        <w:right w:val="none" w:sz="0" w:space="0" w:color="auto"/>
      </w:divBdr>
    </w:div>
    <w:div w:id="1533687078">
      <w:bodyDiv w:val="1"/>
      <w:marLeft w:val="0"/>
      <w:marRight w:val="0"/>
      <w:marTop w:val="0"/>
      <w:marBottom w:val="0"/>
      <w:divBdr>
        <w:top w:val="none" w:sz="0" w:space="0" w:color="auto"/>
        <w:left w:val="none" w:sz="0" w:space="0" w:color="auto"/>
        <w:bottom w:val="none" w:sz="0" w:space="0" w:color="auto"/>
        <w:right w:val="none" w:sz="0" w:space="0" w:color="auto"/>
      </w:divBdr>
    </w:div>
    <w:div w:id="1821775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ustomXml" Target="../customXml/item4.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6A34B0-F9FF-4E4F-BD09-1275AC2EA3E7}">
  <ds:schemaRefs>
    <ds:schemaRef ds:uri="http://schemas.openxmlformats.org/officeDocument/2006/bibliography"/>
  </ds:schemaRefs>
</ds:datastoreItem>
</file>

<file path=customXml/itemProps2.xml><?xml version="1.0" encoding="utf-8"?>
<ds:datastoreItem xmlns:ds="http://schemas.openxmlformats.org/officeDocument/2006/customXml" ds:itemID="{113519CC-60AE-48D7-A467-72BBE4E6CA1D}"/>
</file>

<file path=customXml/itemProps3.xml><?xml version="1.0" encoding="utf-8"?>
<ds:datastoreItem xmlns:ds="http://schemas.openxmlformats.org/officeDocument/2006/customXml" ds:itemID="{822AF925-3CAB-4D38-B0CF-332AB37B4B3A}"/>
</file>

<file path=customXml/itemProps4.xml><?xml version="1.0" encoding="utf-8"?>
<ds:datastoreItem xmlns:ds="http://schemas.openxmlformats.org/officeDocument/2006/customXml" ds:itemID="{F2D6C17B-E2FA-4D33-873B-10CEB239D49D}"/>
</file>

<file path=docProps/app.xml><?xml version="1.0" encoding="utf-8"?>
<Properties xmlns="http://schemas.openxmlformats.org/officeDocument/2006/extended-properties" xmlns:vt="http://schemas.openxmlformats.org/officeDocument/2006/docPropsVTypes">
  <Template>Normal.dotm</Template>
  <TotalTime>152</TotalTime>
  <Pages>25</Pages>
  <Words>7688</Words>
  <Characters>42285</Characters>
  <Application>Microsoft Office Word</Application>
  <DocSecurity>0</DocSecurity>
  <Lines>352</Lines>
  <Paragraphs>99</Paragraphs>
  <ScaleCrop>false</ScaleCrop>
  <HeadingPairs>
    <vt:vector size="2" baseType="variant">
      <vt:variant>
        <vt:lpstr>Título</vt:lpstr>
      </vt:variant>
      <vt:variant>
        <vt:i4>1</vt:i4>
      </vt:variant>
    </vt:vector>
  </HeadingPairs>
  <TitlesOfParts>
    <vt:vector size="1" baseType="lpstr">
      <vt:lpstr>PCT recrga Sube-T en cajeros</vt:lpstr>
    </vt:vector>
  </TitlesOfParts>
  <Company>CRTM</Company>
  <LinksUpToDate>false</LinksUpToDate>
  <CharactersWithSpaces>49874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 recrga Sube-T en cajeros</dc:title>
  <dc:subject>CTM07P01-EP2v1.30</dc:subject>
  <dc:creator>hcm</dc:creator>
  <dc:description>30/05/2007</dc:description>
  <cp:lastModifiedBy>LEON FARIÑAS, MARIA AMOR</cp:lastModifiedBy>
  <cp:revision>18</cp:revision>
  <cp:lastPrinted>2016-10-26T08:51:00Z</cp:lastPrinted>
  <dcterms:created xsi:type="dcterms:W3CDTF">2016-07-20T08:01:00Z</dcterms:created>
  <dcterms:modified xsi:type="dcterms:W3CDTF">2020-05-12T09:45:00Z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